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8B8C" w14:textId="7B19BBF9" w:rsidR="00C96D4B" w:rsidRPr="0038769E" w:rsidRDefault="0038769E" w:rsidP="00F0550C">
      <w:pPr>
        <w:spacing w:line="276" w:lineRule="auto"/>
        <w:rPr>
          <w:rFonts w:asciiTheme="majorHAnsi" w:hAnsiTheme="majorHAnsi"/>
          <w:noProof/>
        </w:rPr>
      </w:pPr>
      <w:r w:rsidRPr="008673FF">
        <w:rPr>
          <w:rFonts w:asciiTheme="majorHAnsi" w:hAnsiTheme="majorHAnsi"/>
          <w:noProof/>
        </w:rPr>
        <w:t xml:space="preserve">Příloha č. </w:t>
      </w:r>
      <w:r w:rsidR="00F95A48">
        <w:rPr>
          <w:rFonts w:asciiTheme="majorHAnsi" w:hAnsiTheme="majorHAnsi"/>
          <w:noProof/>
        </w:rPr>
        <w:t xml:space="preserve">7 </w:t>
      </w:r>
      <w:r w:rsidRPr="008673FF">
        <w:rPr>
          <w:rFonts w:asciiTheme="majorHAnsi" w:hAnsiTheme="majorHAnsi"/>
          <w:noProof/>
        </w:rPr>
        <w:t>Zadávací dokumentace</w:t>
      </w:r>
    </w:p>
    <w:p w14:paraId="769481D2" w14:textId="3F3CFF13" w:rsidR="00C43F29" w:rsidRPr="00F95A48" w:rsidRDefault="00B00491" w:rsidP="00577D93">
      <w:pPr>
        <w:pStyle w:val="Nadpis1"/>
        <w:keepNext w:val="0"/>
        <w:keepLines w:val="0"/>
        <w:widowControl w:val="0"/>
        <w:suppressAutoHyphens w:val="0"/>
        <w:spacing w:before="0" w:line="276" w:lineRule="auto"/>
        <w:rPr>
          <w:noProof/>
          <w:color w:val="FF3300"/>
        </w:rPr>
      </w:pPr>
      <w:r w:rsidRPr="00F95A48">
        <w:rPr>
          <w:noProof/>
          <w:color w:val="FF3300"/>
        </w:rPr>
        <w:t>Smlouva</w:t>
      </w:r>
      <w:r w:rsidR="0038769E" w:rsidRPr="00F95A48">
        <w:rPr>
          <w:noProof/>
          <w:color w:val="FF3300"/>
        </w:rPr>
        <w:t xml:space="preserve"> </w:t>
      </w:r>
      <w:r w:rsidR="005D4F87" w:rsidRPr="00F95A48">
        <w:rPr>
          <w:noProof/>
          <w:color w:val="FF3300"/>
        </w:rPr>
        <w:t xml:space="preserve">na dodávky </w:t>
      </w:r>
      <w:r w:rsidR="004A065E" w:rsidRPr="00F95A48">
        <w:rPr>
          <w:noProof/>
          <w:color w:val="FF3300"/>
        </w:rPr>
        <w:t>h</w:t>
      </w:r>
      <w:r w:rsidR="005D4F87" w:rsidRPr="00F95A48">
        <w:rPr>
          <w:noProof/>
          <w:color w:val="FF3300"/>
        </w:rPr>
        <w:t>ardware</w:t>
      </w:r>
      <w:r w:rsidR="0038769E" w:rsidRPr="00F95A48">
        <w:rPr>
          <w:noProof/>
          <w:color w:val="FF3300"/>
        </w:rPr>
        <w:t xml:space="preserve"> </w:t>
      </w:r>
      <w:r w:rsidR="00E844A1" w:rsidRPr="00F95A48">
        <w:rPr>
          <w:noProof/>
          <w:color w:val="FF3300"/>
        </w:rPr>
        <w:t>a následný servis</w:t>
      </w:r>
    </w:p>
    <w:p w14:paraId="5884D4DF" w14:textId="298F85F2" w:rsidR="0038769E" w:rsidRDefault="0038769E" w:rsidP="00F0550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935783">
        <w:rPr>
          <w:rStyle w:val="Siln"/>
          <w:highlight w:val="yellow"/>
        </w:rPr>
        <w:t xml:space="preserve">Číslo smlouvy </w:t>
      </w:r>
      <w:r w:rsidR="00690F57">
        <w:rPr>
          <w:rStyle w:val="Siln"/>
          <w:highlight w:val="yellow"/>
        </w:rPr>
        <w:t>Kupujícího</w:t>
      </w:r>
      <w:r w:rsidR="00E33DB2" w:rsidRPr="00935783">
        <w:rPr>
          <w:rStyle w:val="Siln"/>
          <w:highlight w:val="yellow"/>
        </w:rPr>
        <w:t>:</w:t>
      </w:r>
      <w:r>
        <w:rPr>
          <w:rFonts w:eastAsia="Times New Roman" w:cs="Times New Roman"/>
          <w:b/>
          <w:highlight w:val="yellow"/>
          <w:lang w:eastAsia="cs-CZ"/>
        </w:rPr>
        <w:t xml:space="preserve"> </w:t>
      </w:r>
      <w:r w:rsidR="00815080">
        <w:rPr>
          <w:rFonts w:ascii="Verdana" w:hAnsi="Verdana" w:cstheme="minorHAnsi"/>
          <w:highlight w:val="yellow"/>
        </w:rPr>
        <w:t xml:space="preserve">[DOPLNÍ </w:t>
      </w:r>
      <w:r w:rsidR="007B558B">
        <w:rPr>
          <w:rFonts w:ascii="Verdana" w:hAnsi="Verdana" w:cstheme="minorHAnsi"/>
          <w:highlight w:val="yellow"/>
        </w:rPr>
        <w:t>KUPUJÍCÍ</w:t>
      </w:r>
      <w:r w:rsidR="00815080" w:rsidRPr="00633D18">
        <w:rPr>
          <w:rFonts w:ascii="Verdana" w:hAnsi="Verdana" w:cstheme="minorHAnsi"/>
          <w:highlight w:val="yellow"/>
        </w:rPr>
        <w:t xml:space="preserve"> PŘI PODPISU </w:t>
      </w:r>
      <w:r w:rsidR="00815080">
        <w:rPr>
          <w:rFonts w:ascii="Verdana" w:hAnsi="Verdana" w:cstheme="minorHAnsi"/>
          <w:highlight w:val="yellow"/>
        </w:rPr>
        <w:t>SMLOUVY</w:t>
      </w:r>
      <w:r w:rsidR="00815080" w:rsidRPr="00633D18">
        <w:rPr>
          <w:rFonts w:ascii="Verdana" w:hAnsi="Verdana" w:cstheme="minorHAnsi"/>
          <w:highlight w:val="yellow"/>
        </w:rPr>
        <w:t>]</w:t>
      </w:r>
    </w:p>
    <w:p w14:paraId="7AE75AAE" w14:textId="0DBA18C7" w:rsidR="0038769E" w:rsidRDefault="0038769E" w:rsidP="00F0550C">
      <w:pPr>
        <w:widowControl w:val="0"/>
        <w:spacing w:line="276" w:lineRule="auto"/>
        <w:rPr>
          <w:rFonts w:asciiTheme="majorHAnsi" w:hAnsiTheme="majorHAnsi"/>
          <w:noProof/>
        </w:rPr>
      </w:pPr>
      <w:r w:rsidRPr="00935783">
        <w:rPr>
          <w:rStyle w:val="Siln"/>
          <w:highlight w:val="green"/>
        </w:rPr>
        <w:t xml:space="preserve">Číslo smlouvy </w:t>
      </w:r>
      <w:r w:rsidR="00690F57">
        <w:rPr>
          <w:rStyle w:val="Siln"/>
          <w:highlight w:val="green"/>
        </w:rPr>
        <w:t>Prodávajícího</w:t>
      </w:r>
      <w:r w:rsidR="00E33DB2" w:rsidRPr="00935783">
        <w:rPr>
          <w:rStyle w:val="Siln"/>
          <w:highlight w:val="green"/>
        </w:rPr>
        <w:t>:</w:t>
      </w:r>
      <w:r w:rsidR="00E33DB2">
        <w:rPr>
          <w:rFonts w:eastAsia="Times New Roman" w:cs="Times New Roman"/>
          <w:b/>
          <w:highlight w:val="green"/>
          <w:lang w:eastAsia="cs-CZ"/>
        </w:rPr>
        <w:t xml:space="preserve"> </w:t>
      </w:r>
      <w:r w:rsidR="00815080" w:rsidRPr="00E21B35">
        <w:rPr>
          <w:rFonts w:ascii="Verdana" w:hAnsi="Verdana"/>
          <w:highlight w:val="green"/>
        </w:rPr>
        <w:t xml:space="preserve">[DOPLNÍ </w:t>
      </w:r>
      <w:r w:rsidR="007B558B">
        <w:rPr>
          <w:rFonts w:ascii="Verdana" w:hAnsi="Verdana"/>
          <w:highlight w:val="green"/>
        </w:rPr>
        <w:t>PRODÁVAJÍCÍ</w:t>
      </w:r>
      <w:r w:rsidR="00815080" w:rsidRPr="00E21B35">
        <w:rPr>
          <w:rFonts w:ascii="Verdana" w:hAnsi="Verdana"/>
          <w:highlight w:val="green"/>
        </w:rPr>
        <w:t>]</w:t>
      </w:r>
    </w:p>
    <w:p w14:paraId="012076AE" w14:textId="70B6EC71"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 xml:space="preserve">uzavřená podle ustanovení § </w:t>
      </w:r>
      <w:r w:rsidR="00690F57">
        <w:rPr>
          <w:rFonts w:asciiTheme="majorHAnsi" w:hAnsiTheme="majorHAnsi"/>
          <w:noProof/>
        </w:rPr>
        <w:t>2085</w:t>
      </w:r>
      <w:r w:rsidR="00690F57" w:rsidRPr="000E5CAE">
        <w:rPr>
          <w:rFonts w:asciiTheme="majorHAnsi" w:hAnsiTheme="majorHAnsi"/>
          <w:noProof/>
        </w:rPr>
        <w:t xml:space="preserve"> </w:t>
      </w:r>
      <w:r w:rsidRPr="000E5CAE">
        <w:rPr>
          <w:rFonts w:asciiTheme="majorHAnsi" w:hAnsiTheme="majorHAnsi"/>
          <w:noProof/>
        </w:rPr>
        <w:t>a násl. a § 2358 a násl. zákona č. 89/2012 Sb., občanský zákoník, ve znění pozdějších předpisů (dále jen „</w:t>
      </w:r>
      <w:r w:rsidRPr="00935783">
        <w:rPr>
          <w:rStyle w:val="Kurzvatun"/>
        </w:rPr>
        <w:t>občanský zákoník</w:t>
      </w:r>
      <w:r w:rsidRPr="000E5CAE">
        <w:rPr>
          <w:rFonts w:asciiTheme="majorHAnsi" w:hAnsiTheme="majorHAnsi"/>
          <w:noProof/>
        </w:rPr>
        <w:t xml:space="preserve">“) </w:t>
      </w:r>
    </w:p>
    <w:p w14:paraId="557593FA" w14:textId="4A9D5D71"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(dále jen</w:t>
      </w:r>
      <w:r w:rsidR="00121A46">
        <w:rPr>
          <w:rFonts w:asciiTheme="majorHAnsi" w:hAnsiTheme="majorHAnsi"/>
          <w:noProof/>
        </w:rPr>
        <w:t xml:space="preserve"> </w:t>
      </w:r>
      <w:r w:rsidR="00121A46" w:rsidRPr="00935783">
        <w:rPr>
          <w:rFonts w:asciiTheme="majorHAnsi" w:hAnsiTheme="majorHAnsi"/>
          <w:bCs/>
          <w:noProof/>
        </w:rPr>
        <w:t>„</w:t>
      </w:r>
      <w:r w:rsidR="00121A46" w:rsidRPr="00935783">
        <w:rPr>
          <w:rStyle w:val="Kurzvatun"/>
        </w:rPr>
        <w:t>Smlouva</w:t>
      </w:r>
      <w:r w:rsidR="00121A46" w:rsidRPr="00935783">
        <w:rPr>
          <w:rFonts w:asciiTheme="majorHAnsi" w:hAnsiTheme="majorHAnsi"/>
          <w:bCs/>
          <w:noProof/>
        </w:rPr>
        <w:t>“</w:t>
      </w:r>
      <w:r w:rsidRPr="000E5CAE">
        <w:rPr>
          <w:rFonts w:asciiTheme="majorHAnsi" w:hAnsiTheme="majorHAnsi"/>
          <w:noProof/>
        </w:rPr>
        <w:t>)</w:t>
      </w:r>
    </w:p>
    <w:p w14:paraId="5EE23BB8" w14:textId="3C746A42" w:rsidR="0038769E" w:rsidRPr="00935783" w:rsidRDefault="00963E3F" w:rsidP="00935783">
      <w:pPr>
        <w:pStyle w:val="Objednatel"/>
        <w:rPr>
          <w:rStyle w:val="Siln"/>
        </w:rPr>
      </w:pPr>
      <w:bookmarkStart w:id="0" w:name="_Hlk27230499"/>
      <w:r>
        <w:rPr>
          <w:rStyle w:val="Siln"/>
        </w:rPr>
        <w:t>Kupující</w:t>
      </w:r>
      <w:r w:rsidR="0038769E" w:rsidRPr="00935783">
        <w:rPr>
          <w:rStyle w:val="Siln"/>
        </w:rPr>
        <w:t>:</w:t>
      </w:r>
      <w:r w:rsidR="0038769E">
        <w:tab/>
      </w:r>
      <w:r w:rsidR="0038769E" w:rsidRPr="00935783">
        <w:rPr>
          <w:rStyle w:val="Siln"/>
        </w:rPr>
        <w:t>Správa železnic, státní organizace</w:t>
      </w:r>
    </w:p>
    <w:p w14:paraId="2819F83B" w14:textId="4AC13FC4" w:rsidR="0038769E" w:rsidRPr="00D77BEE" w:rsidRDefault="0038769E" w:rsidP="00935783">
      <w:pPr>
        <w:pStyle w:val="Identifikace"/>
      </w:pPr>
      <w:r>
        <w:t xml:space="preserve">zapsaná v obchodním rejstříku vedeném Městským soudem v Praze pod </w:t>
      </w:r>
      <w:proofErr w:type="spellStart"/>
      <w:r w:rsidRPr="00D77BEE">
        <w:t>sp</w:t>
      </w:r>
      <w:proofErr w:type="spellEnd"/>
      <w:r w:rsidRPr="00D77BEE">
        <w:t>. zn.</w:t>
      </w:r>
      <w:r w:rsidR="00D77BEE">
        <w:t xml:space="preserve"> </w:t>
      </w:r>
      <w:r w:rsidRPr="00D77BEE">
        <w:t>A 48384</w:t>
      </w:r>
    </w:p>
    <w:p w14:paraId="0754C8FA" w14:textId="72B81080" w:rsidR="0038769E" w:rsidRPr="00D77BEE" w:rsidRDefault="0038769E" w:rsidP="00935783">
      <w:pPr>
        <w:pStyle w:val="Identifikace"/>
      </w:pPr>
      <w:r w:rsidRPr="00D77BEE">
        <w:t>Praha 1 - Nové Město, Dlážděná 1003/7, PSČ 110 00</w:t>
      </w:r>
    </w:p>
    <w:p w14:paraId="5AAED49E" w14:textId="1A5DF796" w:rsidR="0038769E" w:rsidRPr="00D77BEE" w:rsidRDefault="0038769E" w:rsidP="00935783">
      <w:pPr>
        <w:pStyle w:val="Identifikace"/>
      </w:pPr>
      <w:r w:rsidRPr="00D77BEE">
        <w:t>IČ 70994234, DIČ CZ70994234</w:t>
      </w:r>
    </w:p>
    <w:p w14:paraId="001F9B47" w14:textId="5BF5488B" w:rsidR="0038769E" w:rsidRPr="00D77BEE" w:rsidRDefault="0038769E" w:rsidP="00935783">
      <w:pPr>
        <w:pStyle w:val="Identifikace"/>
      </w:pPr>
      <w:r w:rsidRPr="008673FF">
        <w:t xml:space="preserve">zastoupená </w:t>
      </w:r>
      <w:r w:rsidR="008673FF" w:rsidRPr="008673FF">
        <w:t>Bc. Jiřím Svobodou, MBA, generálním ředitelem</w:t>
      </w:r>
    </w:p>
    <w:p w14:paraId="35D676C9" w14:textId="76055E1A" w:rsidR="0038769E" w:rsidRPr="00935783" w:rsidRDefault="00963E3F" w:rsidP="00935783">
      <w:pPr>
        <w:pStyle w:val="Objednatel"/>
        <w:rPr>
          <w:rStyle w:val="Siln"/>
        </w:rPr>
      </w:pPr>
      <w:r>
        <w:rPr>
          <w:rStyle w:val="Siln"/>
        </w:rPr>
        <w:t>Prodávající</w:t>
      </w:r>
      <w:r w:rsidR="0038769E" w:rsidRPr="00935783">
        <w:rPr>
          <w:rStyle w:val="Siln"/>
        </w:rPr>
        <w:t>:</w:t>
      </w:r>
      <w:r w:rsidR="0038769E">
        <w:tab/>
      </w:r>
      <w:r w:rsidR="0038769E" w:rsidRPr="00935783">
        <w:rPr>
          <w:rStyle w:val="Siln"/>
          <w:highlight w:val="green"/>
        </w:rPr>
        <w:t>jméno osoby</w:t>
      </w:r>
      <w:r w:rsidR="00815080" w:rsidRPr="00935783">
        <w:rPr>
          <w:rStyle w:val="Siln"/>
          <w:highlight w:val="green"/>
        </w:rPr>
        <w:t xml:space="preserve"> [DOPLNÍ </w:t>
      </w:r>
      <w:r w:rsidR="007B558B">
        <w:rPr>
          <w:rStyle w:val="Siln"/>
          <w:highlight w:val="green"/>
        </w:rPr>
        <w:t>PRODÁVAJÍCÍ</w:t>
      </w:r>
      <w:r w:rsidR="00815080" w:rsidRPr="00935783">
        <w:rPr>
          <w:rStyle w:val="Siln"/>
          <w:highlight w:val="green"/>
        </w:rPr>
        <w:t>]</w:t>
      </w:r>
    </w:p>
    <w:p w14:paraId="7F97C133" w14:textId="0ED72098" w:rsidR="0038769E" w:rsidRPr="00D77BEE" w:rsidRDefault="0038769E" w:rsidP="00935783">
      <w:pPr>
        <w:pStyle w:val="Identifikace"/>
      </w:pPr>
      <w:r w:rsidRPr="00D77BEE">
        <w:rPr>
          <w:highlight w:val="green"/>
        </w:rPr>
        <w:t>údaje o zápisu v evidenci</w:t>
      </w:r>
      <w:r w:rsidR="00E60C93" w:rsidRPr="00D77BEE">
        <w:rPr>
          <w:highlight w:val="green"/>
        </w:rPr>
        <w:tab/>
      </w:r>
    </w:p>
    <w:p w14:paraId="7BDBCCF7" w14:textId="6E0A11DA" w:rsidR="0038769E" w:rsidRPr="00D77BEE" w:rsidRDefault="0038769E" w:rsidP="00935783">
      <w:pPr>
        <w:pStyle w:val="Identifikace"/>
      </w:pPr>
      <w:r w:rsidRPr="00D77BEE">
        <w:rPr>
          <w:highlight w:val="green"/>
        </w:rPr>
        <w:t>údaje o sídlu</w:t>
      </w:r>
    </w:p>
    <w:p w14:paraId="3A532148" w14:textId="135BBF99" w:rsidR="0038769E" w:rsidRPr="00D77BEE" w:rsidRDefault="0038769E" w:rsidP="00935783">
      <w:pPr>
        <w:pStyle w:val="Identifikace"/>
      </w:pPr>
      <w:r w:rsidRPr="00D77BEE">
        <w:rPr>
          <w:highlight w:val="green"/>
        </w:rPr>
        <w:t>IČ …………………</w:t>
      </w:r>
      <w:proofErr w:type="gramStart"/>
      <w:r w:rsidRPr="00D77BEE">
        <w:rPr>
          <w:highlight w:val="green"/>
        </w:rPr>
        <w:t>… ,</w:t>
      </w:r>
      <w:proofErr w:type="gramEnd"/>
      <w:r w:rsidRPr="00D77BEE">
        <w:rPr>
          <w:highlight w:val="green"/>
        </w:rPr>
        <w:t xml:space="preserve"> DIČ …………………</w:t>
      </w:r>
    </w:p>
    <w:p w14:paraId="2230A33F" w14:textId="77777777" w:rsidR="0038769E" w:rsidRPr="00D77BEE" w:rsidRDefault="0038769E" w:rsidP="00935783">
      <w:pPr>
        <w:pStyle w:val="Identifikace"/>
      </w:pPr>
      <w:r w:rsidRPr="00D77BEE">
        <w:rPr>
          <w:highlight w:val="green"/>
        </w:rPr>
        <w:t xml:space="preserve">Bankovní </w:t>
      </w:r>
      <w:proofErr w:type="gramStart"/>
      <w:r w:rsidRPr="00D77BEE">
        <w:rPr>
          <w:highlight w:val="green"/>
        </w:rPr>
        <w:t>spojení:…</w:t>
      </w:r>
      <w:proofErr w:type="gramEnd"/>
      <w:r w:rsidRPr="00D77BEE">
        <w:rPr>
          <w:highlight w:val="green"/>
        </w:rPr>
        <w:t>……………</w:t>
      </w:r>
      <w:proofErr w:type="gramStart"/>
      <w:r w:rsidRPr="00D77BEE">
        <w:rPr>
          <w:highlight w:val="green"/>
        </w:rPr>
        <w:t>…….</w:t>
      </w:r>
      <w:proofErr w:type="gramEnd"/>
      <w:r w:rsidRPr="00D77BEE">
        <w:rPr>
          <w:highlight w:val="green"/>
        </w:rPr>
        <w:t>.</w:t>
      </w:r>
    </w:p>
    <w:p w14:paraId="3EF3646E" w14:textId="77777777" w:rsidR="0038769E" w:rsidRPr="00D77BEE" w:rsidRDefault="0038769E" w:rsidP="00935783">
      <w:pPr>
        <w:pStyle w:val="Identifikace"/>
      </w:pPr>
      <w:r w:rsidRPr="00D77BEE">
        <w:rPr>
          <w:highlight w:val="green"/>
        </w:rPr>
        <w:t xml:space="preserve">Číslo </w:t>
      </w:r>
      <w:proofErr w:type="gramStart"/>
      <w:r w:rsidRPr="00D77BEE">
        <w:rPr>
          <w:highlight w:val="green"/>
        </w:rPr>
        <w:t>účtu:…</w:t>
      </w:r>
      <w:proofErr w:type="gramEnd"/>
      <w:r w:rsidRPr="00D77BEE">
        <w:rPr>
          <w:highlight w:val="green"/>
        </w:rPr>
        <w:t>…………………</w:t>
      </w:r>
      <w:proofErr w:type="gramStart"/>
      <w:r w:rsidRPr="00D77BEE">
        <w:rPr>
          <w:highlight w:val="green"/>
        </w:rPr>
        <w:t>…….</w:t>
      </w:r>
      <w:proofErr w:type="gramEnd"/>
      <w:r w:rsidRPr="00D77BEE">
        <w:rPr>
          <w:highlight w:val="green"/>
        </w:rPr>
        <w:t>.</w:t>
      </w:r>
    </w:p>
    <w:p w14:paraId="1A60A0D0" w14:textId="41D21D89" w:rsidR="0038769E" w:rsidRPr="00D77BEE" w:rsidRDefault="0038769E" w:rsidP="00935783">
      <w:pPr>
        <w:pStyle w:val="Identifikace"/>
      </w:pPr>
      <w:r w:rsidRPr="00D77BEE">
        <w:rPr>
          <w:highlight w:val="green"/>
        </w:rPr>
        <w:t>údaje o statutárním orgánu nebo jiné oprávněné osobě</w:t>
      </w:r>
    </w:p>
    <w:p w14:paraId="690794F3" w14:textId="18451D51" w:rsidR="0038769E" w:rsidRDefault="0038769E" w:rsidP="00F0550C">
      <w:pPr>
        <w:widowControl w:val="0"/>
        <w:spacing w:line="276" w:lineRule="auto"/>
        <w:rPr>
          <w:rFonts w:asciiTheme="majorHAnsi" w:hAnsiTheme="majorHAnsi"/>
          <w:noProof/>
        </w:rPr>
      </w:pPr>
      <w:r>
        <w:rPr>
          <w:rFonts w:asciiTheme="majorHAnsi" w:hAnsiTheme="majorHAnsi"/>
          <w:noProof/>
        </w:rPr>
        <w:t>(</w:t>
      </w:r>
      <w:r w:rsidR="00963E3F">
        <w:rPr>
          <w:rFonts w:asciiTheme="majorHAnsi" w:hAnsiTheme="majorHAnsi"/>
          <w:noProof/>
        </w:rPr>
        <w:t xml:space="preserve">Kupující </w:t>
      </w:r>
      <w:r>
        <w:rPr>
          <w:rFonts w:asciiTheme="majorHAnsi" w:hAnsiTheme="majorHAnsi"/>
          <w:noProof/>
        </w:rPr>
        <w:t xml:space="preserve">a </w:t>
      </w:r>
      <w:r w:rsidR="00963E3F">
        <w:rPr>
          <w:rFonts w:asciiTheme="majorHAnsi" w:hAnsiTheme="majorHAnsi"/>
          <w:noProof/>
        </w:rPr>
        <w:t xml:space="preserve">Prodávající </w:t>
      </w:r>
      <w:r>
        <w:rPr>
          <w:rFonts w:asciiTheme="majorHAnsi" w:hAnsiTheme="majorHAnsi"/>
          <w:noProof/>
        </w:rPr>
        <w:t>dále tak jako „</w:t>
      </w:r>
      <w:r w:rsidRPr="00935783">
        <w:rPr>
          <w:rStyle w:val="Kurzvatun"/>
        </w:rPr>
        <w:t>Smluvní strany</w:t>
      </w:r>
      <w:r>
        <w:rPr>
          <w:rFonts w:asciiTheme="majorHAnsi" w:hAnsiTheme="majorHAnsi"/>
          <w:noProof/>
        </w:rPr>
        <w:t>“ nebo „</w:t>
      </w:r>
      <w:r w:rsidRPr="00935783">
        <w:rPr>
          <w:rStyle w:val="Kurzvatun"/>
        </w:rPr>
        <w:t>Strany</w:t>
      </w:r>
      <w:r>
        <w:rPr>
          <w:rFonts w:asciiTheme="majorHAnsi" w:hAnsiTheme="majorHAnsi"/>
          <w:noProof/>
        </w:rPr>
        <w:t>“)</w:t>
      </w:r>
    </w:p>
    <w:p w14:paraId="62EA1C45" w14:textId="45AFCF24" w:rsidR="0038769E" w:rsidRDefault="0038769E" w:rsidP="00935783">
      <w:pPr>
        <w:pStyle w:val="PreambuleRD"/>
        <w:rPr>
          <w:rFonts w:asciiTheme="majorHAnsi" w:hAnsiTheme="majorHAnsi"/>
          <w:noProof/>
        </w:rPr>
      </w:pPr>
      <w:r>
        <w:t xml:space="preserve">Tato </w:t>
      </w:r>
      <w:r w:rsidR="004352DC">
        <w:t>Smlouva</w:t>
      </w:r>
      <w:r w:rsidR="004A1E79">
        <w:t xml:space="preserve"> </w:t>
      </w:r>
      <w:r>
        <w:t xml:space="preserve">je uzavřena na základě výsledků </w:t>
      </w:r>
      <w:r w:rsidRPr="004A1E79">
        <w:t>zadávacího</w:t>
      </w:r>
      <w:r w:rsidR="004A1E79" w:rsidRPr="004A1E79">
        <w:t xml:space="preserve"> </w:t>
      </w:r>
      <w:r w:rsidRPr="004A1E79">
        <w:t>řízení veřejné zakázky s názvem „</w:t>
      </w:r>
      <w:r w:rsidR="004A1E79" w:rsidRPr="004A1E79">
        <w:t xml:space="preserve">Pořízení zobrazovacích panelů pro projekt </w:t>
      </w:r>
      <w:proofErr w:type="spellStart"/>
      <w:r w:rsidR="004A1E79" w:rsidRPr="004A1E79">
        <w:t>eVývěska</w:t>
      </w:r>
      <w:proofErr w:type="spellEnd"/>
      <w:r w:rsidR="004A1E79" w:rsidRPr="004A1E79">
        <w:t xml:space="preserve">“, </w:t>
      </w:r>
      <w:r w:rsidRPr="007B64E4">
        <w:t xml:space="preserve">č.j. veřejné zakázky </w:t>
      </w:r>
      <w:r w:rsidR="007B64E4">
        <w:t xml:space="preserve">13312/2025-SŽ-GŘ-O8 </w:t>
      </w:r>
      <w:r>
        <w:t>(dále jen „</w:t>
      </w:r>
      <w:r w:rsidR="00EF026A" w:rsidRPr="00935783">
        <w:rPr>
          <w:rStyle w:val="Kurzvatun"/>
        </w:rPr>
        <w:t xml:space="preserve">Veřejná </w:t>
      </w:r>
      <w:r w:rsidRPr="00935783">
        <w:rPr>
          <w:rStyle w:val="Kurzvatun"/>
        </w:rPr>
        <w:t>zakázka</w:t>
      </w:r>
      <w:r>
        <w:t xml:space="preserve">“). Jednotlivá ustanovení této </w:t>
      </w:r>
      <w:r w:rsidR="004352DC">
        <w:t>Smlouvy</w:t>
      </w:r>
      <w:r w:rsidR="001635F2">
        <w:t xml:space="preserve"> </w:t>
      </w:r>
      <w:r>
        <w:t xml:space="preserve">tak budou vykládána v souladu se zadávacími podmínkami </w:t>
      </w:r>
      <w:r w:rsidR="00884027">
        <w:t xml:space="preserve">Veřejné </w:t>
      </w:r>
      <w:r>
        <w:t>zakázky.</w:t>
      </w:r>
      <w:bookmarkEnd w:id="0"/>
    </w:p>
    <w:p w14:paraId="4D1977D6" w14:textId="13198600" w:rsidR="00C43F29" w:rsidRPr="00FD23CD" w:rsidRDefault="00C43F29" w:rsidP="00EE48B7">
      <w:pPr>
        <w:pStyle w:val="1lnek"/>
      </w:pPr>
      <w:r w:rsidRPr="00FD23CD">
        <w:t xml:space="preserve">Předmět </w:t>
      </w:r>
      <w:r w:rsidR="00DD450F" w:rsidRPr="00FD23CD">
        <w:t xml:space="preserve">a účel </w:t>
      </w:r>
      <w:r w:rsidR="004352DC">
        <w:t>Smlouvy</w:t>
      </w:r>
    </w:p>
    <w:p w14:paraId="3DAB7543" w14:textId="3DCD1351" w:rsidR="00FD71A8" w:rsidRDefault="00FD71A8" w:rsidP="00C74FFB">
      <w:pPr>
        <w:pStyle w:val="11odst"/>
      </w:pPr>
      <w:bookmarkStart w:id="1" w:name="_Ref533052965"/>
      <w:bookmarkStart w:id="2" w:name="_Ref519587971"/>
      <w:r w:rsidRPr="00FD23CD">
        <w:t xml:space="preserve">Předmětem této </w:t>
      </w:r>
      <w:r w:rsidR="004352DC">
        <w:t>Smlouvy</w:t>
      </w:r>
      <w:r w:rsidRPr="00FD23CD">
        <w:t xml:space="preserve"> je stanovení podmínek, za kterých bude docházet mezi Stranami k uzavírání dílčích smluv („</w:t>
      </w:r>
      <w:r w:rsidRPr="00935783">
        <w:rPr>
          <w:rStyle w:val="Kurzvatun"/>
        </w:rPr>
        <w:t>Dílčí smlouva</w:t>
      </w:r>
      <w:r w:rsidRPr="00FD23CD">
        <w:t>“), na jejichž základě a za podmínek sjednaných v Dílčí smlouvě</w:t>
      </w:r>
      <w:r w:rsidR="00365887">
        <w:t xml:space="preserve"> a této </w:t>
      </w:r>
      <w:r w:rsidR="004352DC">
        <w:t>Smlouvě</w:t>
      </w:r>
      <w:r w:rsidRPr="00FD23CD">
        <w:t xml:space="preserve"> bude </w:t>
      </w:r>
      <w:r w:rsidR="004A065E">
        <w:t>Prodávající</w:t>
      </w:r>
      <w:r w:rsidR="004A065E" w:rsidRPr="00FD23CD">
        <w:t xml:space="preserve"> </w:t>
      </w:r>
      <w:r w:rsidRPr="00FD23CD">
        <w:t xml:space="preserve">povinen </w:t>
      </w:r>
      <w:r w:rsidR="004A065E">
        <w:t xml:space="preserve">dodat </w:t>
      </w:r>
      <w:r w:rsidR="00365887">
        <w:t xml:space="preserve">Kupujícímu </w:t>
      </w:r>
      <w:r w:rsidR="004A065E">
        <w:t>Hardware</w:t>
      </w:r>
      <w:r w:rsidR="00121DC4">
        <w:t xml:space="preserve"> </w:t>
      </w:r>
      <w:r w:rsidR="002331D2">
        <w:t>(</w:t>
      </w:r>
      <w:r w:rsidR="002331D2" w:rsidRPr="00AC5E52">
        <w:t xml:space="preserve">dále též jako </w:t>
      </w:r>
      <w:r w:rsidR="002331D2" w:rsidRPr="002331D2">
        <w:t>„</w:t>
      </w:r>
      <w:r w:rsidR="002331D2" w:rsidRPr="00AC5E52">
        <w:rPr>
          <w:rStyle w:val="Kurzvatun"/>
        </w:rPr>
        <w:t>HW</w:t>
      </w:r>
      <w:r w:rsidR="002331D2" w:rsidRPr="002331D2">
        <w:t>“</w:t>
      </w:r>
      <w:r w:rsidR="002331D2">
        <w:t>)</w:t>
      </w:r>
      <w:r w:rsidR="00D529F8">
        <w:t xml:space="preserve"> </w:t>
      </w:r>
      <w:r w:rsidR="002331D2">
        <w:t xml:space="preserve">a </w:t>
      </w:r>
      <w:r w:rsidR="00D529F8">
        <w:t xml:space="preserve">zajišťovat </w:t>
      </w:r>
      <w:r w:rsidR="00777759">
        <w:t xml:space="preserve">pravidelnou </w:t>
      </w:r>
      <w:r w:rsidR="00D529F8">
        <w:t xml:space="preserve">profylaxi </w:t>
      </w:r>
      <w:r w:rsidR="002331D2">
        <w:t>HW</w:t>
      </w:r>
      <w:bookmarkEnd w:id="1"/>
      <w:r w:rsidR="006D3238">
        <w:t xml:space="preserve">, </w:t>
      </w:r>
      <w:r w:rsidR="00A94999">
        <w:t xml:space="preserve">a to </w:t>
      </w:r>
      <w:r w:rsidR="00E844A1">
        <w:t xml:space="preserve">v souladu s přílohou </w:t>
      </w:r>
      <w:r w:rsidR="009737FF">
        <w:fldChar w:fldCharType="begin"/>
      </w:r>
      <w:r w:rsidR="009737FF">
        <w:instrText xml:space="preserve"> REF _Ref191288379 \r \h </w:instrText>
      </w:r>
      <w:r w:rsidR="009737FF">
        <w:fldChar w:fldCharType="separate"/>
      </w:r>
      <w:r w:rsidR="00CC492E">
        <w:t>č. 1</w:t>
      </w:r>
      <w:r w:rsidR="009737FF">
        <w:fldChar w:fldCharType="end"/>
      </w:r>
      <w:r w:rsidR="009737FF">
        <w:t xml:space="preserve"> </w:t>
      </w:r>
      <w:r w:rsidR="004352DC">
        <w:t>Smlouvy</w:t>
      </w:r>
      <w:r w:rsidR="002331D2">
        <w:t xml:space="preserve">. </w:t>
      </w:r>
    </w:p>
    <w:p w14:paraId="556AEBE8" w14:textId="4405C7E4" w:rsidR="00FD0AD1" w:rsidRDefault="00AA3576" w:rsidP="00C74FFB">
      <w:pPr>
        <w:pStyle w:val="11odst"/>
      </w:pPr>
      <w:r>
        <w:t>Prodávající</w:t>
      </w:r>
      <w:r w:rsidR="00FD0AD1">
        <w:t xml:space="preserve"> </w:t>
      </w:r>
      <w:r>
        <w:t xml:space="preserve">se podpisem této </w:t>
      </w:r>
      <w:r w:rsidR="004352DC">
        <w:t>Smlouvy</w:t>
      </w:r>
      <w:r>
        <w:t xml:space="preserve"> </w:t>
      </w:r>
      <w:r w:rsidR="00B04B63">
        <w:t xml:space="preserve">současně </w:t>
      </w:r>
      <w:r>
        <w:t xml:space="preserve">zavazuje poskytovat Kupujícímu Pohotovost k dodanému HW (dále </w:t>
      </w:r>
      <w:r w:rsidR="00301595">
        <w:t>též</w:t>
      </w:r>
      <w:r>
        <w:t xml:space="preserve"> jako „</w:t>
      </w:r>
      <w:r w:rsidRPr="00577D93">
        <w:rPr>
          <w:b/>
          <w:bCs/>
          <w:i/>
          <w:iCs/>
        </w:rPr>
        <w:t>Paušální služby</w:t>
      </w:r>
      <w:r>
        <w:t xml:space="preserve">“) a provádět servis HW (dále </w:t>
      </w:r>
      <w:r w:rsidR="00301595">
        <w:t>též</w:t>
      </w:r>
      <w:r>
        <w:t xml:space="preserve"> jako „</w:t>
      </w:r>
      <w:r w:rsidRPr="00577D93">
        <w:rPr>
          <w:b/>
          <w:bCs/>
          <w:i/>
          <w:iCs/>
        </w:rPr>
        <w:t>Servis</w:t>
      </w:r>
      <w:r>
        <w:rPr>
          <w:b/>
          <w:bCs/>
          <w:i/>
          <w:iCs/>
        </w:rPr>
        <w:t>ní služby</w:t>
      </w:r>
      <w:r>
        <w:t>“)</w:t>
      </w:r>
      <w:r w:rsidR="00301595">
        <w:t xml:space="preserve">, to vše v souladu s </w:t>
      </w:r>
      <w:r w:rsidR="00301595" w:rsidRPr="00AC5E52">
        <w:t xml:space="preserve">Přílohou </w:t>
      </w:r>
      <w:r w:rsidR="009737FF">
        <w:fldChar w:fldCharType="begin"/>
      </w:r>
      <w:r w:rsidR="009737FF">
        <w:instrText xml:space="preserve"> REF _Ref191288379 \r \h </w:instrText>
      </w:r>
      <w:r w:rsidR="009737FF">
        <w:fldChar w:fldCharType="separate"/>
      </w:r>
      <w:r w:rsidR="00CC492E">
        <w:t>č. 1</w:t>
      </w:r>
      <w:r w:rsidR="009737FF">
        <w:fldChar w:fldCharType="end"/>
      </w:r>
      <w:r w:rsidR="00301595" w:rsidRPr="00AC5E52">
        <w:t xml:space="preserve">. </w:t>
      </w:r>
      <w:r>
        <w:t xml:space="preserve">Předmětem této </w:t>
      </w:r>
      <w:r w:rsidR="004352DC">
        <w:lastRenderedPageBreak/>
        <w:t>Smlouvy</w:t>
      </w:r>
      <w:r>
        <w:t xml:space="preserve"> je tedy rovněž úprava práv a povinností Stran při poskytování Pohotovosti a Servisních služeb.</w:t>
      </w:r>
      <w:r w:rsidR="00301595">
        <w:t xml:space="preserve"> Služby dle tohoto odstavce je Prodávající povinen poskytovat od okamžiku dodání 1. kusu HW. </w:t>
      </w:r>
      <w:r w:rsidR="006962E3">
        <w:t xml:space="preserve">Za účelem poskytování těchto služeb Strany nebudou uzavírat Dílčí smlouvu. </w:t>
      </w:r>
    </w:p>
    <w:p w14:paraId="726A683C" w14:textId="70811DE2" w:rsidR="00A94999" w:rsidRDefault="00A94999" w:rsidP="00C74FFB">
      <w:pPr>
        <w:pStyle w:val="11odst"/>
      </w:pPr>
      <w:r>
        <w:t>Dodání HW, poskytování Paušálních služeb, poskytování Servisních služeb a zajišťování pravidelné profylaxe je dále označeno též jen jako „</w:t>
      </w:r>
      <w:r w:rsidRPr="007B1884">
        <w:rPr>
          <w:b/>
          <w:bCs/>
          <w:i/>
          <w:iCs/>
        </w:rPr>
        <w:t>Plnění</w:t>
      </w:r>
      <w:r>
        <w:t xml:space="preserve">“. Plnění </w:t>
      </w:r>
      <w:r w:rsidRPr="00AC5E52">
        <w:t>musí být</w:t>
      </w:r>
      <w:r w:rsidR="005135AE">
        <w:t> rovněž v</w:t>
      </w:r>
      <w:r w:rsidRPr="00AC5E52">
        <w:t> souladu s</w:t>
      </w:r>
      <w:r w:rsidR="005135AE">
        <w:t xml:space="preserve"> příslušnou </w:t>
      </w:r>
      <w:r w:rsidRPr="00AC5E52">
        <w:t xml:space="preserve">Dílčí smlouvou a Přílohou </w:t>
      </w:r>
      <w:r w:rsidR="009737FF">
        <w:fldChar w:fldCharType="begin"/>
      </w:r>
      <w:r w:rsidR="009737FF">
        <w:instrText xml:space="preserve"> REF _Ref191288424 \r \h </w:instrText>
      </w:r>
      <w:r w:rsidR="009737FF">
        <w:fldChar w:fldCharType="separate"/>
      </w:r>
      <w:r w:rsidR="00CC492E">
        <w:t>č. 3</w:t>
      </w:r>
      <w:r w:rsidR="009737FF">
        <w:fldChar w:fldCharType="end"/>
      </w:r>
      <w:r w:rsidR="009737FF">
        <w:t xml:space="preserve"> </w:t>
      </w:r>
      <w:r w:rsidRPr="00AC5E52">
        <w:rPr>
          <w:i/>
          <w:noProof/>
        </w:rPr>
        <w:t xml:space="preserve">Platforma SŽ </w:t>
      </w:r>
      <w:r w:rsidRPr="00AC5E52">
        <w:rPr>
          <w:noProof/>
        </w:rPr>
        <w:t>(včetně jejích příloh)</w:t>
      </w:r>
      <w:r w:rsidRPr="00AC5E52">
        <w:t xml:space="preserve">. Ustanovení </w:t>
      </w:r>
      <w:r>
        <w:t xml:space="preserve">této </w:t>
      </w:r>
      <w:r w:rsidR="004352DC">
        <w:t>Smlouvy</w:t>
      </w:r>
      <w:r>
        <w:t xml:space="preserve">, jakož i ustanovení </w:t>
      </w:r>
      <w:r w:rsidRPr="00AC5E52">
        <w:t xml:space="preserve">Dílčí smlouvy mají přednost před zněním Přílohy </w:t>
      </w:r>
      <w:r w:rsidR="009737FF">
        <w:fldChar w:fldCharType="begin"/>
      </w:r>
      <w:r w:rsidR="009737FF">
        <w:instrText xml:space="preserve"> REF _Ref191288424 \r \h </w:instrText>
      </w:r>
      <w:r w:rsidR="009737FF">
        <w:fldChar w:fldCharType="separate"/>
      </w:r>
      <w:r w:rsidR="00CC492E">
        <w:t>č. 3</w:t>
      </w:r>
      <w:r w:rsidR="009737FF">
        <w:fldChar w:fldCharType="end"/>
      </w:r>
      <w:r w:rsidR="009737FF">
        <w:t xml:space="preserve"> </w:t>
      </w:r>
      <w:r w:rsidRPr="00E612F0">
        <w:rPr>
          <w:noProof/>
        </w:rPr>
        <w:t>(</w:t>
      </w:r>
      <w:r>
        <w:rPr>
          <w:noProof/>
        </w:rPr>
        <w:t>včetně jejích příloh)</w:t>
      </w:r>
      <w:r>
        <w:t>.</w:t>
      </w:r>
    </w:p>
    <w:p w14:paraId="76D21739" w14:textId="7157C9D3" w:rsidR="006962E3" w:rsidRDefault="006962E3" w:rsidP="00C74FFB">
      <w:pPr>
        <w:pStyle w:val="11odst"/>
      </w:pPr>
      <w:r w:rsidRPr="00C1100D">
        <w:t xml:space="preserve">Kupující se zavazuje platit za řádně a včas poskytované Paušální služby </w:t>
      </w:r>
      <w:r>
        <w:t xml:space="preserve">a Servisní služby </w:t>
      </w:r>
      <w:r w:rsidRPr="00C1100D">
        <w:t>za dále stanovených podmínek.</w:t>
      </w:r>
    </w:p>
    <w:bookmarkEnd w:id="2"/>
    <w:p w14:paraId="492A30C4" w14:textId="5C0F526A" w:rsidR="00CB3360" w:rsidRDefault="00FD71A8" w:rsidP="00C74FFB">
      <w:pPr>
        <w:pStyle w:val="11odst"/>
      </w:pPr>
      <w:r w:rsidRPr="00FD23CD">
        <w:t xml:space="preserve">Účelem této </w:t>
      </w:r>
      <w:r w:rsidR="004352DC">
        <w:t>Smlouvy</w:t>
      </w:r>
      <w:r w:rsidRPr="00FD23CD">
        <w:t xml:space="preserve"> je </w:t>
      </w:r>
    </w:p>
    <w:p w14:paraId="2731083C" w14:textId="496BF758" w:rsidR="00CB3360" w:rsidRDefault="00FD71A8" w:rsidP="00687A81">
      <w:pPr>
        <w:pStyle w:val="aodst"/>
      </w:pPr>
      <w:r w:rsidRPr="00FD23CD">
        <w:t>stanov</w:t>
      </w:r>
      <w:r w:rsidR="00CB3360">
        <w:t>it</w:t>
      </w:r>
      <w:r w:rsidRPr="00FD23CD">
        <w:t xml:space="preserve"> podmín</w:t>
      </w:r>
      <w:r w:rsidR="00CB3360">
        <w:t>ky</w:t>
      </w:r>
      <w:r w:rsidRPr="00FD23CD">
        <w:t xml:space="preserve"> uzavírání</w:t>
      </w:r>
      <w:r w:rsidR="005C0065" w:rsidRPr="00FD23CD">
        <w:t xml:space="preserve"> </w:t>
      </w:r>
      <w:r w:rsidRPr="00FD23CD">
        <w:t xml:space="preserve">Dílčích smluv, </w:t>
      </w:r>
    </w:p>
    <w:p w14:paraId="043FD4A8" w14:textId="34C70E14" w:rsidR="009A12A3" w:rsidRDefault="00386015" w:rsidP="00687A81">
      <w:pPr>
        <w:pStyle w:val="aodst"/>
      </w:pPr>
      <w:r>
        <w:t>zajistit dodání</w:t>
      </w:r>
      <w:r w:rsidR="00641FAD" w:rsidRPr="00FD23CD">
        <w:t xml:space="preserve"> </w:t>
      </w:r>
      <w:r w:rsidR="00B8165F">
        <w:t>HW</w:t>
      </w:r>
      <w:r w:rsidR="00B8165F" w:rsidRPr="00FD23CD">
        <w:t xml:space="preserve"> </w:t>
      </w:r>
      <w:r>
        <w:t>Kupujícímu</w:t>
      </w:r>
      <w:r w:rsidRPr="00FD23CD">
        <w:t xml:space="preserve"> </w:t>
      </w:r>
      <w:r>
        <w:t>postupem</w:t>
      </w:r>
      <w:r w:rsidR="00BB2BCE">
        <w:t xml:space="preserve">, </w:t>
      </w:r>
      <w:r w:rsidR="00CC3D4C">
        <w:t xml:space="preserve">za podmínek a </w:t>
      </w:r>
      <w:r w:rsidR="00641FAD" w:rsidRPr="00641FAD">
        <w:t xml:space="preserve">v kvalitě </w:t>
      </w:r>
      <w:r w:rsidR="00CC3D4C">
        <w:t xml:space="preserve">dle této </w:t>
      </w:r>
      <w:r w:rsidR="004352DC">
        <w:t>Smlouvy</w:t>
      </w:r>
      <w:r w:rsidR="00CC3D4C">
        <w:t xml:space="preserve"> a Dílčí smlouvy, zejména pak dle specifikace</w:t>
      </w:r>
      <w:r w:rsidR="00641FAD" w:rsidRPr="00641FAD">
        <w:t xml:space="preserve"> uveden</w:t>
      </w:r>
      <w:r w:rsidR="00CC3D4C">
        <w:t>é</w:t>
      </w:r>
      <w:r w:rsidR="00641FAD" w:rsidRPr="00641FAD">
        <w:t xml:space="preserve"> v Příloze </w:t>
      </w:r>
      <w:r w:rsidR="009737FF">
        <w:fldChar w:fldCharType="begin"/>
      </w:r>
      <w:r w:rsidR="009737FF">
        <w:instrText xml:space="preserve"> REF _Ref191288379 \r \h </w:instrText>
      </w:r>
      <w:r w:rsidR="009737FF">
        <w:fldChar w:fldCharType="separate"/>
      </w:r>
      <w:r w:rsidR="00CC492E">
        <w:t>č. 1</w:t>
      </w:r>
      <w:r w:rsidR="009737FF">
        <w:fldChar w:fldCharType="end"/>
      </w:r>
      <w:r w:rsidR="009737FF">
        <w:t xml:space="preserve"> </w:t>
      </w:r>
      <w:r w:rsidR="00641FAD" w:rsidRPr="00641FAD">
        <w:t xml:space="preserve">této </w:t>
      </w:r>
      <w:r w:rsidR="004352DC">
        <w:t>Smlouvy</w:t>
      </w:r>
      <w:r w:rsidR="009A12A3">
        <w:t xml:space="preserve">, </w:t>
      </w:r>
    </w:p>
    <w:p w14:paraId="3DC39C95" w14:textId="0E9E303C" w:rsidR="006D7D0B" w:rsidRDefault="00A92577" w:rsidP="00687A81">
      <w:pPr>
        <w:pStyle w:val="aodst"/>
      </w:pPr>
      <w:r>
        <w:t xml:space="preserve">zajistit pro Kupujícího </w:t>
      </w:r>
      <w:r w:rsidR="009A12A3">
        <w:t xml:space="preserve">oprávnění užít případný Software </w:t>
      </w:r>
      <w:r w:rsidR="00386015">
        <w:t xml:space="preserve">vztahující se k Hardware </w:t>
      </w:r>
      <w:r w:rsidR="009A12A3">
        <w:t xml:space="preserve">(zejména firmware, obslužné ovladače apod.) </w:t>
      </w:r>
      <w:r w:rsidR="00AC184D">
        <w:t xml:space="preserve">a Dokumentaci </w:t>
      </w:r>
      <w:r w:rsidR="009A12A3">
        <w:t xml:space="preserve">za podmínek uvedených </w:t>
      </w:r>
      <w:r w:rsidR="00386015">
        <w:t xml:space="preserve">v Dílčí smlouvě a této </w:t>
      </w:r>
      <w:r w:rsidR="004352DC">
        <w:t>Smlouvě</w:t>
      </w:r>
      <w:r w:rsidR="002331D2">
        <w:t>,</w:t>
      </w:r>
    </w:p>
    <w:p w14:paraId="61F6049B" w14:textId="4AFD2C53" w:rsidR="00301595" w:rsidRDefault="00301595" w:rsidP="00301595">
      <w:pPr>
        <w:pStyle w:val="aodst"/>
      </w:pPr>
      <w:r>
        <w:t xml:space="preserve">zajistit pro Kupujícího provádění profylaxe HW za podmínek uvedených v Dílčí smlouvě a této </w:t>
      </w:r>
      <w:r w:rsidR="004352DC">
        <w:t>Smlouvě</w:t>
      </w:r>
      <w:r>
        <w:t>,</w:t>
      </w:r>
    </w:p>
    <w:p w14:paraId="3D7F34E1" w14:textId="58064CFD" w:rsidR="002331D2" w:rsidRDefault="00A819E5" w:rsidP="002331D2">
      <w:pPr>
        <w:pStyle w:val="aodst"/>
      </w:pPr>
      <w:r>
        <w:t xml:space="preserve">zajistit pro Kupujícího </w:t>
      </w:r>
      <w:r w:rsidR="002331D2">
        <w:t>poskytov</w:t>
      </w:r>
      <w:r>
        <w:t>ání</w:t>
      </w:r>
      <w:r w:rsidR="002331D2">
        <w:t xml:space="preserve"> </w:t>
      </w:r>
      <w:r w:rsidR="00F61AE8">
        <w:t>Paušálních služeb</w:t>
      </w:r>
      <w:r w:rsidR="00301595">
        <w:t xml:space="preserve"> a </w:t>
      </w:r>
      <w:r w:rsidR="00F61AE8">
        <w:t xml:space="preserve">Servisních služeb, </w:t>
      </w:r>
      <w:r w:rsidR="002331D2">
        <w:t>za podmínek uvedených</w:t>
      </w:r>
      <w:r w:rsidR="00301595">
        <w:t xml:space="preserve"> v</w:t>
      </w:r>
      <w:r w:rsidR="002331D2">
        <w:t xml:space="preserve"> této </w:t>
      </w:r>
      <w:r w:rsidR="004352DC">
        <w:t>Smlouvě</w:t>
      </w:r>
      <w:r w:rsidR="002331D2">
        <w:t>.</w:t>
      </w:r>
    </w:p>
    <w:p w14:paraId="65B5DF9C" w14:textId="569897C8" w:rsidR="00FD71A8" w:rsidRPr="00FD23CD" w:rsidRDefault="00FD71A8" w:rsidP="00EE48B7">
      <w:pPr>
        <w:pStyle w:val="1lnek"/>
      </w:pPr>
      <w:bookmarkStart w:id="3" w:name="_Ref175731141"/>
      <w:r w:rsidRPr="00FD23CD">
        <w:t xml:space="preserve">Uzavírání </w:t>
      </w:r>
      <w:r w:rsidR="00787BAC">
        <w:t>D</w:t>
      </w:r>
      <w:r w:rsidRPr="00FD23CD">
        <w:t>ílčích smluv</w:t>
      </w:r>
      <w:bookmarkEnd w:id="3"/>
    </w:p>
    <w:p w14:paraId="2DABB11D" w14:textId="091C754E" w:rsidR="00DD450F" w:rsidRPr="00FD23CD" w:rsidRDefault="00CC3D4C" w:rsidP="00C74FFB">
      <w:pPr>
        <w:pStyle w:val="11odst"/>
      </w:pPr>
      <w:r>
        <w:t>Prodávající</w:t>
      </w:r>
      <w:r w:rsidRPr="00FD23CD">
        <w:t xml:space="preserve"> </w:t>
      </w:r>
      <w:r w:rsidR="00FD71A8" w:rsidRPr="00FD23CD">
        <w:t xml:space="preserve">je povinen </w:t>
      </w:r>
      <w:r w:rsidR="00B8165F">
        <w:t>dodat</w:t>
      </w:r>
      <w:r w:rsidRPr="00FD23CD">
        <w:t xml:space="preserve"> </w:t>
      </w:r>
      <w:r w:rsidR="00BF452D">
        <w:t>HW</w:t>
      </w:r>
      <w:r w:rsidR="00A819E5">
        <w:t xml:space="preserve"> a </w:t>
      </w:r>
      <w:r w:rsidR="006962E3">
        <w:t>provádět profylaxi</w:t>
      </w:r>
      <w:r w:rsidR="00F61AE8" w:rsidRPr="00FD23CD">
        <w:t xml:space="preserve"> </w:t>
      </w:r>
      <w:r w:rsidR="00FD71A8" w:rsidRPr="00FD23CD">
        <w:t xml:space="preserve">na základě </w:t>
      </w:r>
      <w:r w:rsidR="00CB3360">
        <w:t>D</w:t>
      </w:r>
      <w:r w:rsidR="00FD71A8" w:rsidRPr="00FD23CD">
        <w:t xml:space="preserve">ílčích smluv uzavřených mezi Stranami na základě </w:t>
      </w:r>
      <w:r w:rsidR="00835B66">
        <w:t>níže specifikovaných O</w:t>
      </w:r>
      <w:r w:rsidR="009C5B3C" w:rsidRPr="00FD23CD">
        <w:t xml:space="preserve">bjednávek </w:t>
      </w:r>
      <w:r w:rsidR="00B8165F">
        <w:t>Kupujícího</w:t>
      </w:r>
      <w:r w:rsidR="00B8165F" w:rsidRPr="00FD23CD">
        <w:t xml:space="preserve"> </w:t>
      </w:r>
      <w:r w:rsidR="00FD71A8" w:rsidRPr="00FD23CD">
        <w:t xml:space="preserve">odsouhlasených </w:t>
      </w:r>
      <w:r w:rsidR="00B8165F">
        <w:t>Prodávajícím</w:t>
      </w:r>
      <w:r w:rsidR="00DD450F" w:rsidRPr="00FD23CD">
        <w:t>.</w:t>
      </w:r>
    </w:p>
    <w:p w14:paraId="670054D5" w14:textId="4A48AE28" w:rsidR="00DD450F" w:rsidRPr="00FD23CD" w:rsidRDefault="00FD71A8" w:rsidP="00C74FFB">
      <w:pPr>
        <w:pStyle w:val="11odst"/>
      </w:pPr>
      <w:r w:rsidRPr="00E60C93">
        <w:t xml:space="preserve">Každá Dílčí smlouva se řídí touto </w:t>
      </w:r>
      <w:r w:rsidR="004352DC">
        <w:t>Smlouvou</w:t>
      </w:r>
      <w:r w:rsidRPr="00E60C93">
        <w:t xml:space="preserve">, pokud není v Dílčí smlouvě uvedeno výslovně jinak. Součástí Dílčí smlouvy jsou i podmínky stanovené v této </w:t>
      </w:r>
      <w:r w:rsidR="004352DC">
        <w:t>Smlouvě</w:t>
      </w:r>
      <w:r w:rsidRPr="00E60C93">
        <w:t xml:space="preserve">, nestanoví-li Strany výslovně, že se konkrétní </w:t>
      </w:r>
      <w:r w:rsidR="00F16778">
        <w:t>ustanovení</w:t>
      </w:r>
      <w:r w:rsidR="00F16778" w:rsidRPr="00E60C93">
        <w:t xml:space="preserve"> </w:t>
      </w:r>
      <w:r w:rsidRPr="00E60C93">
        <w:t xml:space="preserve">této </w:t>
      </w:r>
      <w:r w:rsidR="004352DC">
        <w:t>Smlouvy</w:t>
      </w:r>
      <w:r w:rsidRPr="00E60C93">
        <w:t xml:space="preserve"> na konkrétní Dílčí smlouvu neužijí. Ustanovení § 131 odst. 5 </w:t>
      </w:r>
      <w:r w:rsidR="00EE13A0">
        <w:t>zákona č. 134/2016 Sb. (dále jen „</w:t>
      </w:r>
      <w:r w:rsidRPr="00D42822">
        <w:rPr>
          <w:b/>
          <w:bCs/>
          <w:i/>
          <w:iCs/>
        </w:rPr>
        <w:t>ZZVZ</w:t>
      </w:r>
      <w:r w:rsidR="00EE13A0">
        <w:t>“)</w:t>
      </w:r>
      <w:r w:rsidRPr="00E60C93">
        <w:t xml:space="preserve"> tímto není dotčeno. </w:t>
      </w:r>
    </w:p>
    <w:p w14:paraId="29D8831B" w14:textId="2B1BC8BC" w:rsidR="00DD450F" w:rsidRPr="00FD23CD" w:rsidRDefault="00BF452D" w:rsidP="00C74FFB">
      <w:pPr>
        <w:pStyle w:val="11odst"/>
      </w:pPr>
      <w:r>
        <w:t>Kupující</w:t>
      </w:r>
      <w:r w:rsidRPr="00E60C93">
        <w:t xml:space="preserve"> </w:t>
      </w:r>
      <w:r w:rsidR="00FD71A8" w:rsidRPr="00E60C93">
        <w:t>není povinen</w:t>
      </w:r>
      <w:r w:rsidR="000D25D7" w:rsidRPr="00E60C93">
        <w:t xml:space="preserve"> </w:t>
      </w:r>
      <w:proofErr w:type="gramStart"/>
      <w:r w:rsidR="00FD71A8" w:rsidRPr="00E60C93">
        <w:t>uzavř</w:t>
      </w:r>
      <w:r w:rsidR="000A4E15" w:rsidRPr="00E60C93">
        <w:t>ít</w:t>
      </w:r>
      <w:proofErr w:type="gramEnd"/>
      <w:r w:rsidR="00FD71A8" w:rsidRPr="00E60C93">
        <w:t xml:space="preserve"> byť jedinou Dílčí smlouvu nebo objednat </w:t>
      </w:r>
      <w:r w:rsidRPr="00E60C93">
        <w:t>jak</w:t>
      </w:r>
      <w:r>
        <w:t>ý</w:t>
      </w:r>
      <w:r w:rsidRPr="00E60C93">
        <w:t xml:space="preserve">koliv </w:t>
      </w:r>
      <w:r>
        <w:t>HW</w:t>
      </w:r>
      <w:r w:rsidR="00FD71A8" w:rsidRPr="00E60C93">
        <w:t xml:space="preserve">. </w:t>
      </w:r>
      <w:bookmarkStart w:id="4" w:name="_Ref520396206"/>
    </w:p>
    <w:p w14:paraId="0D897D47" w14:textId="208EFD28" w:rsidR="00DD450F" w:rsidRPr="00E60C93" w:rsidRDefault="00372DC5" w:rsidP="00C74FFB">
      <w:pPr>
        <w:pStyle w:val="11odst"/>
      </w:pPr>
      <w:r>
        <w:t>Proces u</w:t>
      </w:r>
      <w:r w:rsidR="00FD71A8" w:rsidRPr="00FD23CD">
        <w:t>zavírání Dílčích smluv</w:t>
      </w:r>
      <w:bookmarkStart w:id="5" w:name="_Ref520396207"/>
      <w:bookmarkEnd w:id="4"/>
      <w:r w:rsidR="00DD450F" w:rsidRPr="00FD23CD">
        <w:t xml:space="preserve"> </w:t>
      </w:r>
      <w:r>
        <w:t xml:space="preserve">započíná </w:t>
      </w:r>
      <w:r w:rsidR="00DD450F" w:rsidRPr="00FD23CD">
        <w:t xml:space="preserve">zasláním požadavku </w:t>
      </w:r>
      <w:r w:rsidR="00BF452D">
        <w:t>Kupujícího</w:t>
      </w:r>
      <w:r w:rsidR="00BF452D" w:rsidRPr="00FD23CD">
        <w:t xml:space="preserve"> </w:t>
      </w:r>
      <w:r w:rsidR="00DD450F" w:rsidRPr="00FD23CD">
        <w:t xml:space="preserve">na </w:t>
      </w:r>
      <w:r w:rsidR="00BF452D">
        <w:t>dodání</w:t>
      </w:r>
      <w:r w:rsidR="00BF452D" w:rsidRPr="00FD23CD">
        <w:t xml:space="preserve"> </w:t>
      </w:r>
      <w:r w:rsidR="00BF452D">
        <w:t>HW</w:t>
      </w:r>
      <w:r w:rsidR="00BF452D" w:rsidRPr="00FD23CD">
        <w:t xml:space="preserve"> </w:t>
      </w:r>
      <w:r w:rsidR="00DD450F" w:rsidRPr="00E60C93">
        <w:t xml:space="preserve">na e-mailovou adresu Kontaktní osoby </w:t>
      </w:r>
      <w:r w:rsidR="00BF452D">
        <w:t>Prodávajícího</w:t>
      </w:r>
      <w:r w:rsidR="00BF452D" w:rsidRPr="00E60C93">
        <w:t xml:space="preserve"> </w:t>
      </w:r>
      <w:r w:rsidR="007553B9">
        <w:t xml:space="preserve">ve smyslu čl. </w:t>
      </w:r>
      <w:r w:rsidR="00F72582">
        <w:fldChar w:fldCharType="begin"/>
      </w:r>
      <w:r w:rsidR="00F72582">
        <w:instrText xml:space="preserve"> REF _Ref188432315 \r \h </w:instrText>
      </w:r>
      <w:r w:rsidR="00F72582">
        <w:fldChar w:fldCharType="separate"/>
      </w:r>
      <w:r w:rsidR="00CC492E">
        <w:t>12</w:t>
      </w:r>
      <w:r w:rsidR="00F72582">
        <w:fldChar w:fldCharType="end"/>
      </w:r>
      <w:r w:rsidR="0077635B">
        <w:t xml:space="preserve"> </w:t>
      </w:r>
      <w:r w:rsidR="007553B9">
        <w:t xml:space="preserve">této </w:t>
      </w:r>
      <w:r w:rsidR="004352DC">
        <w:t>Smlouvy</w:t>
      </w:r>
      <w:r w:rsidR="007553B9">
        <w:t xml:space="preserve"> </w:t>
      </w:r>
      <w:r w:rsidR="00901181" w:rsidRPr="00E60C93">
        <w:t>(</w:t>
      </w:r>
      <w:r w:rsidR="009C5B3C">
        <w:t xml:space="preserve">výše a dále jako </w:t>
      </w:r>
      <w:r w:rsidR="00901181" w:rsidRPr="00E60C93">
        <w:t>„</w:t>
      </w:r>
      <w:r w:rsidR="00724054">
        <w:rPr>
          <w:b/>
          <w:bCs/>
          <w:i/>
          <w:iCs/>
        </w:rPr>
        <w:t>O</w:t>
      </w:r>
      <w:r w:rsidR="007553B9">
        <w:rPr>
          <w:b/>
          <w:bCs/>
          <w:i/>
          <w:iCs/>
        </w:rPr>
        <w:t>bjednávka</w:t>
      </w:r>
      <w:r w:rsidR="00901181" w:rsidRPr="00E60C93">
        <w:t>“)</w:t>
      </w:r>
      <w:r w:rsidR="00DD450F" w:rsidRPr="00E60C93">
        <w:t>.</w:t>
      </w:r>
    </w:p>
    <w:p w14:paraId="38923460" w14:textId="186855F4" w:rsidR="004F0BB7" w:rsidRPr="004F0BB7" w:rsidRDefault="004F0BB7" w:rsidP="00C74FFB">
      <w:pPr>
        <w:pStyle w:val="11odst"/>
      </w:pPr>
      <w:bookmarkStart w:id="6" w:name="_Ref179884311"/>
      <w:bookmarkEnd w:id="5"/>
      <w:r w:rsidRPr="004F0BB7">
        <w:t xml:space="preserve">Objednávky </w:t>
      </w:r>
      <w:r w:rsidR="004A4C81">
        <w:t>Kupujícího</w:t>
      </w:r>
      <w:r w:rsidR="004A4C81" w:rsidRPr="004F0BB7">
        <w:t xml:space="preserve"> </w:t>
      </w:r>
      <w:r>
        <w:t>činěné na základě této</w:t>
      </w:r>
      <w:r w:rsidRPr="004F0BB7">
        <w:t xml:space="preserve"> </w:t>
      </w:r>
      <w:r w:rsidR="004352DC">
        <w:t>Smlouvy</w:t>
      </w:r>
      <w:r w:rsidRPr="004F0BB7">
        <w:t xml:space="preserve"> musí obsahovat údaje potřebné pro uzavření příslušné </w:t>
      </w:r>
      <w:r w:rsidR="00724054">
        <w:t>D</w:t>
      </w:r>
      <w:r w:rsidR="00724054" w:rsidRPr="004F0BB7">
        <w:t xml:space="preserve">ílčí </w:t>
      </w:r>
      <w:r w:rsidRPr="004F0BB7">
        <w:t>smlouvy, tedy</w:t>
      </w:r>
      <w:r w:rsidR="00835B66">
        <w:t xml:space="preserve"> alespoň</w:t>
      </w:r>
      <w:r w:rsidRPr="004F0BB7">
        <w:t>:</w:t>
      </w:r>
      <w:bookmarkEnd w:id="6"/>
    </w:p>
    <w:p w14:paraId="6519B0F4" w14:textId="49B05F5B" w:rsidR="004F0BB7" w:rsidRPr="004F0BB7" w:rsidRDefault="004F0BB7" w:rsidP="00687A81">
      <w:pPr>
        <w:pStyle w:val="aodst"/>
      </w:pPr>
      <w:r w:rsidRPr="004F0BB7">
        <w:t xml:space="preserve">odkaz na tuto </w:t>
      </w:r>
      <w:r w:rsidR="004352DC">
        <w:t>Smlouvu</w:t>
      </w:r>
      <w:r w:rsidRPr="004F0BB7">
        <w:t>;</w:t>
      </w:r>
    </w:p>
    <w:p w14:paraId="25A66353" w14:textId="77777777" w:rsidR="004F0BB7" w:rsidRDefault="004F0BB7" w:rsidP="00687A81">
      <w:pPr>
        <w:pStyle w:val="aodst"/>
      </w:pPr>
      <w:r w:rsidRPr="004F0BB7">
        <w:t>označení Stran;</w:t>
      </w:r>
    </w:p>
    <w:p w14:paraId="30BEC9FD" w14:textId="3FF3BB72" w:rsidR="004F0BB7" w:rsidRPr="004F0BB7" w:rsidRDefault="004F0BB7" w:rsidP="00687A81">
      <w:pPr>
        <w:pStyle w:val="aodst"/>
      </w:pPr>
      <w:r w:rsidRPr="004F0BB7">
        <w:t xml:space="preserve">číslo </w:t>
      </w:r>
      <w:r w:rsidR="00724054">
        <w:t>O</w:t>
      </w:r>
      <w:r w:rsidR="00724054" w:rsidRPr="004F0BB7">
        <w:t>bjednávky</w:t>
      </w:r>
      <w:r w:rsidRPr="004F0BB7">
        <w:t>,</w:t>
      </w:r>
    </w:p>
    <w:p w14:paraId="7B3D2317" w14:textId="1D2B94A4" w:rsidR="004F0BB7" w:rsidRPr="00AC5E52" w:rsidRDefault="00835B66" w:rsidP="00687A81">
      <w:pPr>
        <w:pStyle w:val="aodst"/>
      </w:pPr>
      <w:r>
        <w:t>označení požadovaného</w:t>
      </w:r>
      <w:r w:rsidR="00724054">
        <w:t xml:space="preserve"> HW odpovídající položkám HW uvedeným v příloz</w:t>
      </w:r>
      <w:r w:rsidR="00724054" w:rsidRPr="00AC5E52">
        <w:t>e</w:t>
      </w:r>
      <w:r w:rsidR="00F16778" w:rsidRPr="00AC5E52">
        <w:t xml:space="preserve"> č. </w:t>
      </w:r>
      <w:r w:rsidR="00912771" w:rsidRPr="00AC5E52">
        <w:t>2</w:t>
      </w:r>
      <w:r w:rsidR="00F16778" w:rsidRPr="00AC5E52">
        <w:t xml:space="preserve"> této </w:t>
      </w:r>
      <w:r w:rsidR="004352DC">
        <w:t>Smlouvy</w:t>
      </w:r>
      <w:r w:rsidR="007553B9" w:rsidRPr="00AC5E52">
        <w:t xml:space="preserve"> a množství požadovaného HW</w:t>
      </w:r>
      <w:r w:rsidR="007B5AC0">
        <w:t>, má-li být dodán</w:t>
      </w:r>
      <w:r w:rsidR="004F0BB7" w:rsidRPr="00AC5E52">
        <w:t>;</w:t>
      </w:r>
    </w:p>
    <w:p w14:paraId="7378358B" w14:textId="79D2BCFF" w:rsidR="004F0BB7" w:rsidRPr="00AC5E52" w:rsidRDefault="001A7742" w:rsidP="00687A81">
      <w:pPr>
        <w:pStyle w:val="aodst"/>
      </w:pPr>
      <w:r>
        <w:t xml:space="preserve">nejzazší </w:t>
      </w:r>
      <w:r w:rsidR="004F0BB7" w:rsidRPr="00AC5E52">
        <w:t xml:space="preserve">termín </w:t>
      </w:r>
      <w:r w:rsidR="007553B9" w:rsidRPr="00AC5E52">
        <w:t>dodání HW</w:t>
      </w:r>
      <w:r w:rsidR="006D7D0B">
        <w:t>, má-li být dodán</w:t>
      </w:r>
      <w:r>
        <w:t xml:space="preserve"> (Prodávající bere na vědomí, že do uvedeného termínu se započítává i akceptační řízení realizovaného Kupujícím)</w:t>
      </w:r>
      <w:r w:rsidR="004F0BB7" w:rsidRPr="00AC5E52">
        <w:t xml:space="preserve">; </w:t>
      </w:r>
    </w:p>
    <w:p w14:paraId="5EF9E062" w14:textId="1FEDD419" w:rsidR="0077635B" w:rsidRDefault="004445B1" w:rsidP="00835ABF">
      <w:pPr>
        <w:pStyle w:val="aodst"/>
      </w:pPr>
      <w:r w:rsidRPr="00AC5E52">
        <w:t>místo dodání HW</w:t>
      </w:r>
      <w:r w:rsidR="006D7D0B">
        <w:t>, má-li být dodán</w:t>
      </w:r>
      <w:r w:rsidRPr="00AC5E52">
        <w:t xml:space="preserve">; </w:t>
      </w:r>
    </w:p>
    <w:p w14:paraId="0D6B4D77" w14:textId="2325E1A7" w:rsidR="00A819E5" w:rsidRPr="00AC5E52" w:rsidRDefault="00A819E5" w:rsidP="00687A81">
      <w:pPr>
        <w:pStyle w:val="aodst"/>
      </w:pPr>
      <w:r>
        <w:t xml:space="preserve">dobu </w:t>
      </w:r>
      <w:r w:rsidR="00453A05">
        <w:t>provedení Profylaxe</w:t>
      </w:r>
      <w:r w:rsidR="007B5AC0">
        <w:t>, m</w:t>
      </w:r>
      <w:r w:rsidR="00453A05">
        <w:t>á</w:t>
      </w:r>
      <w:r w:rsidR="007B5AC0">
        <w:t>-li být p</w:t>
      </w:r>
      <w:r w:rsidR="00453A05">
        <w:t>rovedena</w:t>
      </w:r>
      <w:r>
        <w:t>;</w:t>
      </w:r>
    </w:p>
    <w:p w14:paraId="35A01ABA" w14:textId="679EE987" w:rsidR="004F0BB7" w:rsidRDefault="004F0BB7" w:rsidP="00687A81">
      <w:pPr>
        <w:pStyle w:val="aodst"/>
      </w:pPr>
      <w:r w:rsidRPr="00AC5E52">
        <w:t>cen</w:t>
      </w:r>
      <w:r w:rsidR="007E6534" w:rsidRPr="00AC5E52">
        <w:t xml:space="preserve">u za </w:t>
      </w:r>
      <w:r w:rsidR="004A4C81" w:rsidRPr="00AC5E52">
        <w:t xml:space="preserve">dodávku HW </w:t>
      </w:r>
      <w:r w:rsidR="006A6AFF">
        <w:t xml:space="preserve">(má-li být dodán) </w:t>
      </w:r>
      <w:r w:rsidR="004A4C81" w:rsidRPr="00AC5E52">
        <w:t xml:space="preserve">vypočtenou dle jednotkových cen </w:t>
      </w:r>
      <w:r w:rsidR="003E0697" w:rsidRPr="00AC5E52">
        <w:lastRenderedPageBreak/>
        <w:t xml:space="preserve">uvedených </w:t>
      </w:r>
      <w:r w:rsidR="004A4C81" w:rsidRPr="00AC5E52">
        <w:t xml:space="preserve">v příloze </w:t>
      </w:r>
      <w:r w:rsidR="009737FF">
        <w:fldChar w:fldCharType="begin"/>
      </w:r>
      <w:r w:rsidR="009737FF">
        <w:instrText xml:space="preserve"> REF _Ref191288532 \r \h </w:instrText>
      </w:r>
      <w:r w:rsidR="009737FF">
        <w:fldChar w:fldCharType="separate"/>
      </w:r>
      <w:r w:rsidR="00CC492E">
        <w:t>č. 2</w:t>
      </w:r>
      <w:r w:rsidR="009737FF">
        <w:fldChar w:fldCharType="end"/>
      </w:r>
      <w:r w:rsidR="009737FF">
        <w:t xml:space="preserve"> </w:t>
      </w:r>
      <w:r w:rsidR="004A4C81" w:rsidRPr="00AC5E52">
        <w:t xml:space="preserve">této </w:t>
      </w:r>
      <w:r w:rsidR="004352DC">
        <w:t>Smlouvy</w:t>
      </w:r>
      <w:r w:rsidR="004A4C81" w:rsidRPr="00AC5E52">
        <w:t xml:space="preserve"> a množství požadovaných položek </w:t>
      </w:r>
      <w:r w:rsidR="00930B65" w:rsidRPr="00AC5E52">
        <w:t>HW</w:t>
      </w:r>
      <w:r w:rsidR="004A4C81" w:rsidRPr="00AC5E52">
        <w:t xml:space="preserve">, tj. jako součet násobků jednotkových cen příslušných položek HW dle přílohy </w:t>
      </w:r>
      <w:r w:rsidR="009737FF">
        <w:fldChar w:fldCharType="begin"/>
      </w:r>
      <w:r w:rsidR="009737FF">
        <w:instrText xml:space="preserve"> REF _Ref191288532 \r \h </w:instrText>
      </w:r>
      <w:r w:rsidR="009737FF">
        <w:fldChar w:fldCharType="separate"/>
      </w:r>
      <w:r w:rsidR="00CC492E">
        <w:t>č. 2</w:t>
      </w:r>
      <w:r w:rsidR="009737FF">
        <w:fldChar w:fldCharType="end"/>
      </w:r>
      <w:r w:rsidR="009737FF">
        <w:t xml:space="preserve"> </w:t>
      </w:r>
      <w:r w:rsidR="004A4C81" w:rsidRPr="00AC5E52">
        <w:t>této</w:t>
      </w:r>
      <w:r w:rsidR="004A4C81">
        <w:t xml:space="preserve"> </w:t>
      </w:r>
      <w:r w:rsidR="004352DC">
        <w:t>Smlouvy</w:t>
      </w:r>
      <w:r w:rsidR="004A4C81">
        <w:t xml:space="preserve"> a požadovaného množství příslušných položek</w:t>
      </w:r>
      <w:r w:rsidR="00930B65">
        <w:t xml:space="preserve"> HW</w:t>
      </w:r>
      <w:r w:rsidRPr="004F0BB7">
        <w:t xml:space="preserve">; </w:t>
      </w:r>
    </w:p>
    <w:p w14:paraId="0782B6C6" w14:textId="6772DC8D" w:rsidR="00A819E5" w:rsidRDefault="00A819E5" w:rsidP="00687A81">
      <w:pPr>
        <w:pStyle w:val="aodst"/>
      </w:pPr>
      <w:r>
        <w:t xml:space="preserve">cenu za </w:t>
      </w:r>
      <w:r w:rsidR="002E654C">
        <w:t>provedení profylaxe HW</w:t>
      </w:r>
      <w:r>
        <w:t xml:space="preserve"> </w:t>
      </w:r>
      <w:r w:rsidR="006A6AFF">
        <w:t>(m</w:t>
      </w:r>
      <w:r w:rsidR="002E654C">
        <w:t>á</w:t>
      </w:r>
      <w:r w:rsidR="00F72582">
        <w:t>-li</w:t>
      </w:r>
      <w:r w:rsidR="006A6AFF">
        <w:t xml:space="preserve"> být </w:t>
      </w:r>
      <w:r w:rsidR="002E654C">
        <w:t>provedena</w:t>
      </w:r>
      <w:r w:rsidR="006A6AFF">
        <w:t xml:space="preserve">) </w:t>
      </w:r>
      <w:r>
        <w:t xml:space="preserve">vypočtenou na základě cen uvedených v příloze </w:t>
      </w:r>
      <w:r w:rsidR="009737FF">
        <w:fldChar w:fldCharType="begin"/>
      </w:r>
      <w:r w:rsidR="009737FF">
        <w:instrText xml:space="preserve"> REF _Ref191288532 \r \h </w:instrText>
      </w:r>
      <w:r w:rsidR="009737FF">
        <w:fldChar w:fldCharType="separate"/>
      </w:r>
      <w:r w:rsidR="00CC492E">
        <w:t>č. 2</w:t>
      </w:r>
      <w:r w:rsidR="009737FF">
        <w:fldChar w:fldCharType="end"/>
      </w:r>
      <w:r w:rsidR="009737FF">
        <w:t xml:space="preserve"> </w:t>
      </w:r>
      <w:r w:rsidRPr="00AC5E52">
        <w:t xml:space="preserve">této </w:t>
      </w:r>
      <w:r w:rsidR="004352DC">
        <w:t>Smlouvy</w:t>
      </w:r>
      <w:r>
        <w:t>;</w:t>
      </w:r>
    </w:p>
    <w:p w14:paraId="5FD70254" w14:textId="2E99DC13" w:rsidR="004F0BB7" w:rsidRPr="004F0BB7" w:rsidRDefault="004F0BB7" w:rsidP="00687A81">
      <w:pPr>
        <w:pStyle w:val="aodst"/>
      </w:pPr>
      <w:r w:rsidRPr="004F0BB7">
        <w:t xml:space="preserve">kontaktní osobu </w:t>
      </w:r>
      <w:r w:rsidR="009A12A3">
        <w:t>Kupujícího pro účely plnění Dílčí smlouvy (v případě neuvedení kontaktní osoby v </w:t>
      </w:r>
      <w:r w:rsidR="00930B65">
        <w:t>O</w:t>
      </w:r>
      <w:r w:rsidR="009A12A3">
        <w:t>bjednávce se za kontaktní osobu pro účely tohoto bodu považuje kontaktní osoba</w:t>
      </w:r>
      <w:r w:rsidR="00F16778">
        <w:t xml:space="preserve"> Kupujícího</w:t>
      </w:r>
      <w:r w:rsidR="009A12A3">
        <w:t xml:space="preserve"> dle čl. </w:t>
      </w:r>
      <w:r w:rsidR="006A6AFF">
        <w:fldChar w:fldCharType="begin"/>
      </w:r>
      <w:r w:rsidR="006A6AFF">
        <w:instrText xml:space="preserve"> REF _Ref188356077 \r \h </w:instrText>
      </w:r>
      <w:r w:rsidR="006A6AFF">
        <w:fldChar w:fldCharType="separate"/>
      </w:r>
      <w:r w:rsidR="00CC492E">
        <w:t>12.2</w:t>
      </w:r>
      <w:r w:rsidR="006A6AFF">
        <w:fldChar w:fldCharType="end"/>
      </w:r>
      <w:r w:rsidR="00F16778">
        <w:t xml:space="preserve"> </w:t>
      </w:r>
      <w:r w:rsidR="009A12A3">
        <w:t xml:space="preserve">této </w:t>
      </w:r>
      <w:r w:rsidR="004352DC">
        <w:t>Smlouvy</w:t>
      </w:r>
      <w:r w:rsidR="009A12A3">
        <w:t>)</w:t>
      </w:r>
      <w:r w:rsidR="004445B1">
        <w:t>.</w:t>
      </w:r>
    </w:p>
    <w:p w14:paraId="4E5C83A7" w14:textId="39C7E2C9" w:rsidR="009C5B3C" w:rsidRPr="00D42822" w:rsidRDefault="009C5B3C" w:rsidP="00C74FFB">
      <w:pPr>
        <w:pStyle w:val="11odst"/>
      </w:pPr>
      <w:bookmarkStart w:id="7" w:name="_Ref520204925"/>
      <w:bookmarkStart w:id="8" w:name="_Ref520397729"/>
      <w:r w:rsidRPr="008B5521">
        <w:t xml:space="preserve">V případě pochybností či nejasností ohledně údajů uvedených v </w:t>
      </w:r>
      <w:r w:rsidR="00930B65">
        <w:t>O</w:t>
      </w:r>
      <w:r w:rsidRPr="008B5521">
        <w:t>bjednávce je Prodávající povinen</w:t>
      </w:r>
      <w:r>
        <w:t xml:space="preserve"> </w:t>
      </w:r>
      <w:r w:rsidRPr="008B5521">
        <w:t xml:space="preserve">vyžádat </w:t>
      </w:r>
      <w:r w:rsidR="00912771">
        <w:t>si</w:t>
      </w:r>
      <w:r w:rsidR="00912771" w:rsidRPr="008B5521">
        <w:t xml:space="preserve"> </w:t>
      </w:r>
      <w:r w:rsidRPr="008B5521">
        <w:t xml:space="preserve">od Kupujícího ve lhůtě uvedené v následujícím odstavci této </w:t>
      </w:r>
      <w:r w:rsidR="004352DC">
        <w:t>Smlouvy</w:t>
      </w:r>
      <w:r w:rsidRPr="008B5521">
        <w:t xml:space="preserve"> doplňující informace. Kupující poskytuje doplňující informace k </w:t>
      </w:r>
      <w:r>
        <w:t>O</w:t>
      </w:r>
      <w:r w:rsidRPr="008B5521">
        <w:t xml:space="preserve">bjednávce vždy úpravou či doplněním </w:t>
      </w:r>
      <w:r>
        <w:t>O</w:t>
      </w:r>
      <w:r w:rsidRPr="008B5521">
        <w:t xml:space="preserve">bjednávky a zasláním takto upravené </w:t>
      </w:r>
      <w:r>
        <w:t>O</w:t>
      </w:r>
      <w:r w:rsidRPr="008B5521">
        <w:t xml:space="preserve">bjednávky Prodávajícímu. Zasláním upravené </w:t>
      </w:r>
      <w:r>
        <w:t>O</w:t>
      </w:r>
      <w:r w:rsidRPr="008B5521">
        <w:t xml:space="preserve">bjednávky Prodávajícímu je původní </w:t>
      </w:r>
      <w:r>
        <w:t>O</w:t>
      </w:r>
      <w:r w:rsidRPr="008B5521">
        <w:t>bjednávka bez dalšího stornována a nemůže být již akceptována Prodávajícím.</w:t>
      </w:r>
    </w:p>
    <w:p w14:paraId="70E855F3" w14:textId="79554DF7" w:rsidR="007E6534" w:rsidRPr="00D42822" w:rsidRDefault="00724054" w:rsidP="00C74FFB">
      <w:pPr>
        <w:pStyle w:val="11odst"/>
        <w:rPr>
          <w:rFonts w:asciiTheme="majorHAnsi" w:hAnsiTheme="majorHAnsi"/>
        </w:rPr>
      </w:pPr>
      <w:bookmarkStart w:id="9" w:name="_Ref175730535"/>
      <w:r>
        <w:t>Prodávající</w:t>
      </w:r>
      <w:r w:rsidRPr="002507FA">
        <w:t xml:space="preserve"> </w:t>
      </w:r>
      <w:r w:rsidR="007E6534" w:rsidRPr="002507FA">
        <w:t xml:space="preserve">je povinen na </w:t>
      </w:r>
      <w:r>
        <w:t>O</w:t>
      </w:r>
      <w:r w:rsidRPr="002507FA">
        <w:t xml:space="preserve">bjednávku </w:t>
      </w:r>
      <w:r>
        <w:t>Kupujícího</w:t>
      </w:r>
      <w:r w:rsidRPr="002507FA">
        <w:t xml:space="preserve"> </w:t>
      </w:r>
      <w:r w:rsidR="007E6534" w:rsidRPr="002507FA">
        <w:t xml:space="preserve">reagovat písemně </w:t>
      </w:r>
      <w:r w:rsidR="005D210F">
        <w:t xml:space="preserve">na adresu Kontaktní osoby Kupujícího </w:t>
      </w:r>
      <w:r w:rsidR="002F06C2">
        <w:t>uveden</w:t>
      </w:r>
      <w:r w:rsidR="006B213B">
        <w:t>ou</w:t>
      </w:r>
      <w:r w:rsidR="002F06C2">
        <w:t xml:space="preserve"> v Objednávce</w:t>
      </w:r>
      <w:r w:rsidR="005D210F">
        <w:t xml:space="preserve"> </w:t>
      </w:r>
      <w:r w:rsidR="007E6534" w:rsidRPr="002507FA">
        <w:t xml:space="preserve">nejpozději </w:t>
      </w:r>
      <w:r w:rsidR="007E6534" w:rsidRPr="00D84960">
        <w:t>do 5</w:t>
      </w:r>
      <w:r w:rsidRPr="00D84960">
        <w:t xml:space="preserve"> kalendářních</w:t>
      </w:r>
      <w:r w:rsidR="007E6534" w:rsidRPr="00D84960">
        <w:t xml:space="preserve"> dní od</w:t>
      </w:r>
      <w:r w:rsidR="007E6534" w:rsidRPr="002507FA">
        <w:t xml:space="preserve"> jejího doručení anebo </w:t>
      </w:r>
      <w:r>
        <w:t>v jiné</w:t>
      </w:r>
      <w:r w:rsidRPr="002507FA">
        <w:t xml:space="preserve"> </w:t>
      </w:r>
      <w:r w:rsidR="007E6534" w:rsidRPr="002507FA">
        <w:t xml:space="preserve">lhůtě uvedené </w:t>
      </w:r>
      <w:r>
        <w:t>Kupujícím</w:t>
      </w:r>
      <w:r w:rsidRPr="002507FA">
        <w:t xml:space="preserve"> </w:t>
      </w:r>
      <w:r w:rsidR="007E6534" w:rsidRPr="002507FA">
        <w:t xml:space="preserve">v </w:t>
      </w:r>
      <w:r w:rsidR="007E6534">
        <w:t>O</w:t>
      </w:r>
      <w:r w:rsidR="007E6534" w:rsidRPr="002507FA">
        <w:t xml:space="preserve">bjednávce. Písemnou akceptací </w:t>
      </w:r>
      <w:r w:rsidR="007E6534">
        <w:t>O</w:t>
      </w:r>
      <w:r w:rsidR="007E6534" w:rsidRPr="002507FA">
        <w:t xml:space="preserve">bjednávky ze strany </w:t>
      </w:r>
      <w:r w:rsidR="00990A62">
        <w:t>Prodávajícího</w:t>
      </w:r>
      <w:r w:rsidR="00990A62" w:rsidRPr="002507FA">
        <w:t xml:space="preserve"> </w:t>
      </w:r>
      <w:r w:rsidR="007E6534" w:rsidRPr="002507FA">
        <w:t xml:space="preserve">je uzavřena mezi </w:t>
      </w:r>
      <w:r w:rsidR="00990A62">
        <w:t>Prodávajícím</w:t>
      </w:r>
      <w:r w:rsidR="00990A62" w:rsidRPr="002507FA">
        <w:t xml:space="preserve"> </w:t>
      </w:r>
      <w:r w:rsidR="007E6534" w:rsidRPr="002507FA">
        <w:t xml:space="preserve">a </w:t>
      </w:r>
      <w:r w:rsidR="00990A62">
        <w:t>Kupujícím</w:t>
      </w:r>
      <w:r w:rsidR="00990A62" w:rsidRPr="002507FA">
        <w:t xml:space="preserve"> </w:t>
      </w:r>
      <w:r w:rsidR="002F38BE">
        <w:t>D</w:t>
      </w:r>
      <w:r w:rsidR="002F38BE" w:rsidRPr="002507FA">
        <w:t xml:space="preserve">ílčí </w:t>
      </w:r>
      <w:r w:rsidR="007E6534" w:rsidRPr="002507FA">
        <w:t>smlouva na plnění dílčí veřejné zakázky, která se sestává z </w:t>
      </w:r>
      <w:r w:rsidR="007E6534">
        <w:t>O</w:t>
      </w:r>
      <w:r w:rsidR="007E6534" w:rsidRPr="002507FA">
        <w:t xml:space="preserve">bjednávky </w:t>
      </w:r>
      <w:r w:rsidR="00990A62">
        <w:t>Kupujícího</w:t>
      </w:r>
      <w:r w:rsidR="00990A62" w:rsidRPr="002507FA">
        <w:t xml:space="preserve"> </w:t>
      </w:r>
      <w:r w:rsidR="007E6534" w:rsidRPr="002507FA">
        <w:t xml:space="preserve">a její akceptace </w:t>
      </w:r>
      <w:r w:rsidR="00990A62">
        <w:t>Prodávajícím</w:t>
      </w:r>
      <w:r w:rsidR="007E6534" w:rsidRPr="002507FA">
        <w:t xml:space="preserve">, jejíž obsah je dále tvořen dalšími ustanoveními této </w:t>
      </w:r>
      <w:r w:rsidR="004352DC">
        <w:t>Smlouvy</w:t>
      </w:r>
      <w:r w:rsidR="007E6534" w:rsidRPr="002507FA">
        <w:t xml:space="preserve"> a jejích příloh</w:t>
      </w:r>
      <w:r w:rsidR="00C14F12">
        <w:t>.</w:t>
      </w:r>
      <w:bookmarkEnd w:id="9"/>
    </w:p>
    <w:bookmarkEnd w:id="7"/>
    <w:bookmarkEnd w:id="8"/>
    <w:p w14:paraId="135B7FE4" w14:textId="486226F0" w:rsidR="00CD740E" w:rsidRPr="00FD23CD" w:rsidRDefault="005F3408" w:rsidP="00EE48B7">
      <w:pPr>
        <w:pStyle w:val="1lnek"/>
      </w:pPr>
      <w:r>
        <w:t>Předmět</w:t>
      </w:r>
      <w:r w:rsidR="00CD740E" w:rsidRPr="00FD23CD">
        <w:t xml:space="preserve"> plnění dle </w:t>
      </w:r>
      <w:r w:rsidR="000A4E15" w:rsidRPr="00FD23CD">
        <w:t>D</w:t>
      </w:r>
      <w:r w:rsidR="00CD740E" w:rsidRPr="00FD23CD">
        <w:t>ílčí smlouvy</w:t>
      </w:r>
    </w:p>
    <w:p w14:paraId="1996FC92" w14:textId="3B388406" w:rsidR="00532ECC" w:rsidRDefault="00532ECC" w:rsidP="00C74FFB">
      <w:pPr>
        <w:pStyle w:val="11odst"/>
      </w:pPr>
      <w:r>
        <w:t>Dodávka HW</w:t>
      </w:r>
    </w:p>
    <w:p w14:paraId="5434DB0A" w14:textId="0EA636F5" w:rsidR="00CD740E" w:rsidRPr="00550131" w:rsidRDefault="00CD740E" w:rsidP="00C74FFB">
      <w:pPr>
        <w:pStyle w:val="111odst"/>
      </w:pPr>
      <w:r w:rsidRPr="00550131">
        <w:t xml:space="preserve">V rámci </w:t>
      </w:r>
      <w:r w:rsidR="00AC25AF">
        <w:t>dodávky HW</w:t>
      </w:r>
      <w:r w:rsidRPr="00550131">
        <w:t xml:space="preserve"> je </w:t>
      </w:r>
      <w:r w:rsidR="00AC25AF">
        <w:t>Prodávající</w:t>
      </w:r>
      <w:r w:rsidR="00AC25AF" w:rsidRPr="00550131">
        <w:t xml:space="preserve"> </w:t>
      </w:r>
      <w:r w:rsidRPr="00550131">
        <w:t>povinen zejména:</w:t>
      </w:r>
    </w:p>
    <w:p w14:paraId="70A7AEE7" w14:textId="16FE4B23" w:rsidR="00F875A4" w:rsidRPr="00B65CCC" w:rsidRDefault="00E10BD4" w:rsidP="00687A81">
      <w:pPr>
        <w:pStyle w:val="aodst"/>
      </w:pPr>
      <w:r w:rsidRPr="00B65CCC">
        <w:t>d</w:t>
      </w:r>
      <w:r w:rsidR="00F875A4" w:rsidRPr="00B65CCC">
        <w:t>odat</w:t>
      </w:r>
      <w:r w:rsidRPr="00B65CCC">
        <w:t xml:space="preserve"> </w:t>
      </w:r>
      <w:r w:rsidR="00A923C7" w:rsidRPr="00B65CCC">
        <w:t xml:space="preserve">nový a nepoužitý </w:t>
      </w:r>
      <w:r w:rsidR="00AC184D" w:rsidRPr="00B65CCC">
        <w:t>HW</w:t>
      </w:r>
      <w:r w:rsidR="00F875A4" w:rsidRPr="00B65CCC">
        <w:t xml:space="preserve"> </w:t>
      </w:r>
      <w:r w:rsidRPr="00B65CCC">
        <w:t>odpovídající Dílčí smlouvou určeným položkám</w:t>
      </w:r>
      <w:r w:rsidR="00F875A4" w:rsidRPr="00B65CCC">
        <w:t xml:space="preserve"> </w:t>
      </w:r>
      <w:r w:rsidRPr="00B65CCC">
        <w:t>dle</w:t>
      </w:r>
      <w:r w:rsidR="00F875A4" w:rsidRPr="00B65CCC">
        <w:t xml:space="preserve"> přílohy </w:t>
      </w:r>
      <w:r w:rsidR="00C475AF">
        <w:fldChar w:fldCharType="begin"/>
      </w:r>
      <w:r w:rsidR="00C475AF">
        <w:instrText xml:space="preserve"> REF _Ref191288379 \r \h </w:instrText>
      </w:r>
      <w:r w:rsidR="00C475AF">
        <w:fldChar w:fldCharType="separate"/>
      </w:r>
      <w:r w:rsidR="00CC492E">
        <w:t>č. 1</w:t>
      </w:r>
      <w:r w:rsidR="00C475AF">
        <w:fldChar w:fldCharType="end"/>
      </w:r>
      <w:r w:rsidR="00C475AF">
        <w:t xml:space="preserve"> </w:t>
      </w:r>
      <w:r w:rsidR="00F875A4" w:rsidRPr="00B65CCC">
        <w:t xml:space="preserve">této </w:t>
      </w:r>
      <w:r w:rsidR="004352DC">
        <w:t>Smlouvy</w:t>
      </w:r>
      <w:r w:rsidR="00076BD2" w:rsidRPr="00B65CCC">
        <w:t>, přičemž součástí</w:t>
      </w:r>
      <w:r w:rsidR="00F875A4" w:rsidRPr="00B65CCC">
        <w:t xml:space="preserve"> </w:t>
      </w:r>
      <w:r w:rsidR="00076BD2" w:rsidRPr="00B65CCC">
        <w:t>HW jsou</w:t>
      </w:r>
      <w:r w:rsidR="00B35218" w:rsidRPr="00B65CCC">
        <w:t xml:space="preserve"> zejména</w:t>
      </w:r>
      <w:r w:rsidR="00F875A4" w:rsidRPr="00B65CCC">
        <w:t xml:space="preserve"> </w:t>
      </w:r>
      <w:r w:rsidR="001723D7" w:rsidRPr="00B65CCC">
        <w:t>související</w:t>
      </w:r>
      <w:r w:rsidR="00F875A4" w:rsidRPr="00B65CCC">
        <w:t xml:space="preserve"> drobn</w:t>
      </w:r>
      <w:r w:rsidR="00076BD2" w:rsidRPr="00B65CCC">
        <w:t>é</w:t>
      </w:r>
      <w:r w:rsidR="00F875A4" w:rsidRPr="00B65CCC">
        <w:t xml:space="preserve"> hmotn</w:t>
      </w:r>
      <w:r w:rsidR="00076BD2" w:rsidRPr="00B65CCC">
        <w:t>é</w:t>
      </w:r>
      <w:r w:rsidR="00F875A4" w:rsidRPr="00B65CCC">
        <w:t xml:space="preserve"> pomůck</w:t>
      </w:r>
      <w:r w:rsidR="00076BD2" w:rsidRPr="00B65CCC">
        <w:t>y</w:t>
      </w:r>
      <w:r w:rsidR="00F875A4" w:rsidRPr="00B65CCC">
        <w:t xml:space="preserve"> </w:t>
      </w:r>
      <w:r w:rsidR="001723D7" w:rsidRPr="00B65CCC">
        <w:t>či</w:t>
      </w:r>
      <w:r w:rsidR="00F875A4" w:rsidRPr="00B65CCC">
        <w:t xml:space="preserve"> předmět</w:t>
      </w:r>
      <w:r w:rsidR="00076BD2" w:rsidRPr="00B65CCC">
        <w:t>y</w:t>
      </w:r>
      <w:r w:rsidR="00F875A4" w:rsidRPr="00B65CCC">
        <w:t xml:space="preserve"> jinak nezbytn</w:t>
      </w:r>
      <w:r w:rsidR="00076BD2" w:rsidRPr="00B65CCC">
        <w:t>é</w:t>
      </w:r>
      <w:r w:rsidR="00F875A4" w:rsidRPr="00B65CCC">
        <w:t xml:space="preserve"> pro uvedení Hardware do běžného provozu (například propojovací kabely, napájecí kabely, šrouby, koncovky apod.) v rámci IT prostředí Kupujícího; </w:t>
      </w:r>
    </w:p>
    <w:p w14:paraId="0E53EB78" w14:textId="5CAC3E07" w:rsidR="00E96628" w:rsidRDefault="00F875A4" w:rsidP="00687A81">
      <w:pPr>
        <w:pStyle w:val="aodst"/>
      </w:pPr>
      <w:r w:rsidRPr="00B65CCC">
        <w:t xml:space="preserve">poskytnout oprávnění užít případný Software </w:t>
      </w:r>
      <w:r w:rsidR="00076BD2" w:rsidRPr="00B65CCC">
        <w:rPr>
          <w:rFonts w:asciiTheme="majorHAnsi" w:hAnsiTheme="majorHAnsi"/>
        </w:rPr>
        <w:t>vztahující se k</w:t>
      </w:r>
      <w:r w:rsidR="00E10BD4" w:rsidRPr="00B65CCC">
        <w:rPr>
          <w:rFonts w:asciiTheme="majorHAnsi" w:hAnsiTheme="majorHAnsi"/>
        </w:rPr>
        <w:t xml:space="preserve"> dodávanému </w:t>
      </w:r>
      <w:r w:rsidR="00003645" w:rsidRPr="00B65CCC">
        <w:rPr>
          <w:rFonts w:asciiTheme="majorHAnsi" w:hAnsiTheme="majorHAnsi"/>
        </w:rPr>
        <w:t>HW</w:t>
      </w:r>
      <w:r w:rsidR="00076BD2" w:rsidRPr="00B65CCC">
        <w:t xml:space="preserve"> </w:t>
      </w:r>
      <w:r w:rsidRPr="00B65CCC">
        <w:t xml:space="preserve">(např. firmware, obslužné ovladače apod.), který je součástí Hardware uvedeného v </w:t>
      </w:r>
      <w:r w:rsidR="001723D7" w:rsidRPr="00B65CCC">
        <w:t>příloze</w:t>
      </w:r>
      <w:r w:rsidRPr="00B65CCC">
        <w:t xml:space="preserve"> </w:t>
      </w:r>
      <w:r w:rsidR="00C475AF">
        <w:fldChar w:fldCharType="begin"/>
      </w:r>
      <w:r w:rsidR="00C475AF">
        <w:instrText xml:space="preserve"> REF _Ref191288379 \r \h </w:instrText>
      </w:r>
      <w:r w:rsidR="00C475AF">
        <w:fldChar w:fldCharType="separate"/>
      </w:r>
      <w:r w:rsidR="00CC492E">
        <w:t>č. 1</w:t>
      </w:r>
      <w:r w:rsidR="00C475AF">
        <w:fldChar w:fldCharType="end"/>
      </w:r>
      <w:r w:rsidR="00C475AF">
        <w:t xml:space="preserve"> </w:t>
      </w:r>
      <w:r w:rsidRPr="00B65CCC">
        <w:t xml:space="preserve">této </w:t>
      </w:r>
      <w:r w:rsidR="004352DC">
        <w:t>Smlouvy</w:t>
      </w:r>
      <w:r w:rsidR="00E10BD4" w:rsidRPr="00B65CCC">
        <w:t xml:space="preserve"> (</w:t>
      </w:r>
      <w:r w:rsidR="00003645" w:rsidRPr="00B65CCC">
        <w:t>platí, že okamžikem před</w:t>
      </w:r>
      <w:r w:rsidR="00E10BD4" w:rsidRPr="00B65CCC">
        <w:t>ání příslušného HW</w:t>
      </w:r>
      <w:r w:rsidR="00003645" w:rsidRPr="00B65CCC">
        <w:t xml:space="preserve"> poskytl Prodávající Kupujícímu oprávnění užít Software vztahující se k </w:t>
      </w:r>
      <w:r w:rsidR="00257FB1" w:rsidRPr="00B65CCC">
        <w:t>tomuto</w:t>
      </w:r>
      <w:r w:rsidR="00003645" w:rsidRPr="00B65CCC">
        <w:t xml:space="preserve"> HW</w:t>
      </w:r>
      <w:r w:rsidR="00257FB1" w:rsidRPr="00B65CCC">
        <w:t xml:space="preserve"> v rozsahu a za podmínek dále uvedených</w:t>
      </w:r>
      <w:r w:rsidR="00E10BD4" w:rsidRPr="00B65CCC">
        <w:t>)</w:t>
      </w:r>
      <w:r w:rsidRPr="00B65CCC">
        <w:t>;</w:t>
      </w:r>
    </w:p>
    <w:p w14:paraId="710202E5" w14:textId="7871F462" w:rsidR="00B108FE" w:rsidRPr="00B65CCC" w:rsidRDefault="004E376B" w:rsidP="00687A81">
      <w:pPr>
        <w:pStyle w:val="aodst"/>
        <w:rPr>
          <w:ins w:id="10" w:author="Autor"/>
        </w:rPr>
      </w:pPr>
      <w:ins w:id="11" w:author="Autor">
        <w:r>
          <w:t xml:space="preserve">na žádost </w:t>
        </w:r>
        <w:r w:rsidR="00C74FFB">
          <w:t>Kupujícího</w:t>
        </w:r>
        <w:r>
          <w:t xml:space="preserve"> </w:t>
        </w:r>
        <w:r w:rsidR="008E06DA" w:rsidRPr="008E06DA">
          <w:t xml:space="preserve">dodat </w:t>
        </w:r>
        <w:r>
          <w:t>HW</w:t>
        </w:r>
        <w:r w:rsidR="008E06DA" w:rsidRPr="008E06DA">
          <w:t xml:space="preserve"> s předinstalovaným softwarovým vybavením poskytnutým </w:t>
        </w:r>
        <w:r w:rsidR="00C74FFB">
          <w:t>Kupujícím</w:t>
        </w:r>
        <w:r w:rsidR="008E06DA" w:rsidRPr="008E06DA">
          <w:t>.</w:t>
        </w:r>
        <w:r>
          <w:t xml:space="preserve"> V takovém případě</w:t>
        </w:r>
        <w:r w:rsidR="008E06DA" w:rsidRPr="008E06DA">
          <w:t xml:space="preserve"> </w:t>
        </w:r>
        <w:r w:rsidR="00C74FFB">
          <w:t>Kupující</w:t>
        </w:r>
        <w:r w:rsidR="008E06DA" w:rsidRPr="008E06DA">
          <w:t xml:space="preserve"> poskytne Prodávajícímu software včetně konfigurace ve formě instalačního ISO obrazu. Prodávající zajistí instalaci tohoto softwaru před dodáním </w:t>
        </w:r>
        <w:r w:rsidR="00C74FFB">
          <w:t>HW</w:t>
        </w:r>
        <w:r w:rsidR="008E06DA" w:rsidRPr="008E06DA">
          <w:t xml:space="preserve"> tak, aby dodan</w:t>
        </w:r>
        <w:r w:rsidR="00C74FFB">
          <w:t xml:space="preserve">ý HW </w:t>
        </w:r>
        <w:r w:rsidR="008E06DA" w:rsidRPr="008E06DA">
          <w:t>byl plně funkční a připraven</w:t>
        </w:r>
        <w:r w:rsidR="00C74FFB">
          <w:t>ý</w:t>
        </w:r>
        <w:r w:rsidR="008E06DA" w:rsidRPr="008E06DA">
          <w:t xml:space="preserve"> k uvedení do provoz</w:t>
        </w:r>
        <w:r w:rsidR="008E06DA">
          <w:t>u.</w:t>
        </w:r>
        <w:r>
          <w:t xml:space="preserve"> </w:t>
        </w:r>
        <w:r w:rsidR="00C74FFB">
          <w:t>Kupující pro tyto případy poskytuje Prodávajícímu nevýhradní licenci k takovému softwaru, a to za účelem provedení instalace a testování funkčnosti softwaru na dodávaném HW. Prodávající</w:t>
        </w:r>
        <w:r w:rsidR="00C74FFB" w:rsidRPr="00C74FFB">
          <w:t xml:space="preserve"> nesmí software používat pro jiné účely, než je plnění </w:t>
        </w:r>
        <w:r w:rsidR="00C74FFB">
          <w:t>S</w:t>
        </w:r>
        <w:r w:rsidR="00C74FFB" w:rsidRPr="00C74FFB">
          <w:t>mlouvy, ani jej poskytovat třetím osobám.</w:t>
        </w:r>
      </w:ins>
    </w:p>
    <w:p w14:paraId="1CD8A7A1" w14:textId="0B7EE667" w:rsidR="00F875A4" w:rsidRPr="00B65CCC" w:rsidRDefault="00F875A4" w:rsidP="00687A81">
      <w:pPr>
        <w:pStyle w:val="aodst"/>
      </w:pPr>
      <w:r w:rsidRPr="00B65CCC">
        <w:t xml:space="preserve">předat Kupujícímu Dokumentaci </w:t>
      </w:r>
      <w:r w:rsidR="000E33FE" w:rsidRPr="00B65CCC">
        <w:t>(platí, že okamžikem předání Dokumentace poskytl</w:t>
      </w:r>
      <w:r w:rsidRPr="00B65CCC">
        <w:t xml:space="preserve"> </w:t>
      </w:r>
      <w:r w:rsidR="000E33FE" w:rsidRPr="00B65CCC">
        <w:t xml:space="preserve">Prodávající </w:t>
      </w:r>
      <w:r w:rsidRPr="00B65CCC">
        <w:t xml:space="preserve">Kupujícímu </w:t>
      </w:r>
      <w:r w:rsidR="000E33FE" w:rsidRPr="00B65CCC">
        <w:t xml:space="preserve">nevýhradní a bezúplatné </w:t>
      </w:r>
      <w:r w:rsidRPr="00B65CCC">
        <w:t>oprávnění Dokumentaci užít</w:t>
      </w:r>
      <w:r w:rsidR="0042256B" w:rsidRPr="00B65CCC">
        <w:t xml:space="preserve"> v rozsahu, způsoby a za účelem obvyklým vzhledem k povaze Dokumentace, </w:t>
      </w:r>
      <w:r w:rsidR="000E33FE" w:rsidRPr="00B65CCC">
        <w:t>minimálně však v rozsahu oprávnění k rozmnožování a rozšiřování Dokumentace pro účely provozu, údržby, úprav a oprav HW)</w:t>
      </w:r>
      <w:r w:rsidRPr="00B65CCC">
        <w:t>;</w:t>
      </w:r>
    </w:p>
    <w:p w14:paraId="3EA39CA3" w14:textId="511237E9" w:rsidR="00F875A4" w:rsidRPr="00B65CCC" w:rsidRDefault="00F875A4" w:rsidP="00687A81">
      <w:pPr>
        <w:pStyle w:val="aodst"/>
      </w:pPr>
      <w:r w:rsidRPr="00B65CCC">
        <w:t xml:space="preserve">provést dopravu </w:t>
      </w:r>
      <w:r w:rsidR="005D04FB" w:rsidRPr="00B65CCC">
        <w:t>HW</w:t>
      </w:r>
      <w:r w:rsidRPr="00B65CCC">
        <w:t xml:space="preserve"> do místa plnění, včetně umístění Hardware do vhodného přepravního obalu zamezujícího anebo minimalizujícího případné poškození Hardware během dopravy;</w:t>
      </w:r>
    </w:p>
    <w:p w14:paraId="25BCE831" w14:textId="3FE7359B" w:rsidR="00F875A4" w:rsidRPr="00B65CCC" w:rsidRDefault="00F875A4" w:rsidP="00687A81">
      <w:pPr>
        <w:pStyle w:val="aodst"/>
      </w:pPr>
      <w:r w:rsidRPr="00B65CCC">
        <w:t xml:space="preserve">poskytnout Kupujícímu záruku za jakost k dodanému </w:t>
      </w:r>
      <w:r w:rsidR="005D04FB" w:rsidRPr="00B65CCC">
        <w:t>HW</w:t>
      </w:r>
      <w:r w:rsidR="002F06C2">
        <w:t xml:space="preserve"> v délce </w:t>
      </w:r>
      <w:r w:rsidR="00632A13" w:rsidRPr="002D23BA">
        <w:t>60</w:t>
      </w:r>
      <w:r w:rsidR="002F06C2" w:rsidRPr="002D23BA">
        <w:t xml:space="preserve"> m</w:t>
      </w:r>
      <w:r w:rsidR="002F06C2">
        <w:t>ěsíců</w:t>
      </w:r>
      <w:r w:rsidRPr="00B65CCC">
        <w:t xml:space="preserve">; </w:t>
      </w:r>
    </w:p>
    <w:p w14:paraId="5B246482" w14:textId="323FAFE2" w:rsidR="00F875A4" w:rsidRDefault="00F875A4" w:rsidP="00687A81">
      <w:pPr>
        <w:pStyle w:val="aodst"/>
      </w:pPr>
      <w:r w:rsidRPr="00B65CCC">
        <w:lastRenderedPageBreak/>
        <w:t xml:space="preserve">provést </w:t>
      </w:r>
      <w:r w:rsidR="00CC2768" w:rsidRPr="00B65CCC">
        <w:t>Instalaci</w:t>
      </w:r>
      <w:r w:rsidRPr="00B65CCC">
        <w:t xml:space="preserve"> </w:t>
      </w:r>
      <w:r w:rsidR="005D04FB" w:rsidRPr="00B65CCC">
        <w:t>HW</w:t>
      </w:r>
      <w:r w:rsidR="00CC2768" w:rsidRPr="00B65CCC">
        <w:t xml:space="preserve"> (je-li součástí příslušné položky HW dle </w:t>
      </w:r>
      <w:r w:rsidR="00AC5E52">
        <w:t>P</w:t>
      </w:r>
      <w:r w:rsidR="00CC2768" w:rsidRPr="00B65CCC">
        <w:t xml:space="preserve">řílohy </w:t>
      </w:r>
      <w:r w:rsidR="00C475AF">
        <w:fldChar w:fldCharType="begin"/>
      </w:r>
      <w:r w:rsidR="00C475AF">
        <w:instrText xml:space="preserve"> REF _Ref191288379 \r \h </w:instrText>
      </w:r>
      <w:r w:rsidR="00C475AF">
        <w:fldChar w:fldCharType="separate"/>
      </w:r>
      <w:r w:rsidR="00CC492E">
        <w:t>č. 1</w:t>
      </w:r>
      <w:r w:rsidR="00C475AF">
        <w:fldChar w:fldCharType="end"/>
      </w:r>
      <w:r w:rsidR="00C475AF">
        <w:t xml:space="preserve"> </w:t>
      </w:r>
      <w:r w:rsidR="00CC2768" w:rsidRPr="00B65CCC">
        <w:t xml:space="preserve">této </w:t>
      </w:r>
      <w:r w:rsidR="004352DC">
        <w:t>Smlouvy</w:t>
      </w:r>
      <w:r w:rsidR="00CC2768" w:rsidRPr="00B65CCC">
        <w:t>)</w:t>
      </w:r>
      <w:r w:rsidRPr="00B65CCC">
        <w:t xml:space="preserve"> včetně případné likvidace odpadů vzniklých při </w:t>
      </w:r>
      <w:r w:rsidR="00CC2768" w:rsidRPr="00B65CCC">
        <w:t>I</w:t>
      </w:r>
      <w:r w:rsidRPr="00B65CCC">
        <w:t xml:space="preserve">nstalaci v </w:t>
      </w:r>
      <w:r w:rsidR="00CC2768" w:rsidRPr="00B65CCC">
        <w:t>m</w:t>
      </w:r>
      <w:r w:rsidRPr="00B65CCC">
        <w:t>ístě plnění a poskytnout Kupujícímu záruku za jakost na provedenou Instalaci</w:t>
      </w:r>
      <w:r w:rsidR="002F06C2">
        <w:t xml:space="preserve"> v délce </w:t>
      </w:r>
      <w:r w:rsidR="00632A13">
        <w:t>60</w:t>
      </w:r>
      <w:r w:rsidR="002F06C2">
        <w:t xml:space="preserve"> měsíců</w:t>
      </w:r>
      <w:r w:rsidR="00645249">
        <w:t xml:space="preserve"> (Kupující zajist</w:t>
      </w:r>
      <w:r w:rsidR="00C475AF">
        <w:t>í</w:t>
      </w:r>
      <w:r w:rsidR="00645249">
        <w:t xml:space="preserve"> stavební připravenost na instalaci HW</w:t>
      </w:r>
      <w:ins w:id="12" w:author="Autor">
        <w:r w:rsidR="007A7B7F">
          <w:t>, a to v souladu s požadavky Prodávajícího specifikovanými v jeho nabídce, předložené v rámci zadávacího řízení na Veřejnou zakázku</w:t>
        </w:r>
      </w:ins>
      <w:r w:rsidR="00645249">
        <w:t>)</w:t>
      </w:r>
      <w:r w:rsidRPr="00B65CCC">
        <w:t>;</w:t>
      </w:r>
    </w:p>
    <w:p w14:paraId="2933BBFD" w14:textId="6F67E0AF" w:rsidR="00CD740E" w:rsidRPr="00B65CCC" w:rsidRDefault="005D04FB" w:rsidP="00687A81">
      <w:pPr>
        <w:pStyle w:val="aodst"/>
      </w:pPr>
      <w:r w:rsidRPr="00B65CCC">
        <w:t>provést školení uživatelů</w:t>
      </w:r>
      <w:r w:rsidR="001A5FDF" w:rsidRPr="00B65CCC">
        <w:t xml:space="preserve"> (je-li povinnost školení součástí příslušné položky HW dle přílohy </w:t>
      </w:r>
      <w:r w:rsidR="00C475AF">
        <w:fldChar w:fldCharType="begin"/>
      </w:r>
      <w:r w:rsidR="00C475AF">
        <w:instrText xml:space="preserve"> REF _Ref191288379 \r \h </w:instrText>
      </w:r>
      <w:r w:rsidR="00C475AF">
        <w:fldChar w:fldCharType="separate"/>
      </w:r>
      <w:r w:rsidR="00CC492E">
        <w:t>č. 1</w:t>
      </w:r>
      <w:r w:rsidR="00C475AF">
        <w:fldChar w:fldCharType="end"/>
      </w:r>
      <w:r w:rsidR="00C475AF">
        <w:t xml:space="preserve"> </w:t>
      </w:r>
      <w:r w:rsidR="001A5FDF" w:rsidRPr="00B65CCC">
        <w:t xml:space="preserve">této </w:t>
      </w:r>
      <w:r w:rsidR="004352DC">
        <w:t>Smlouvy</w:t>
      </w:r>
      <w:r w:rsidR="001A5FDF" w:rsidRPr="00B65CCC">
        <w:t>)</w:t>
      </w:r>
      <w:r w:rsidR="00CD740E" w:rsidRPr="00B65CCC">
        <w:t>.</w:t>
      </w:r>
    </w:p>
    <w:p w14:paraId="38ECDAF4" w14:textId="50F871EC" w:rsidR="005E2088" w:rsidRDefault="005E2088" w:rsidP="00C74FFB">
      <w:pPr>
        <w:pStyle w:val="111odst"/>
      </w:pPr>
      <w:r>
        <w:t xml:space="preserve">Prodávající je povinen dodat HW do </w:t>
      </w:r>
      <w:del w:id="13" w:author="Autor">
        <w:r>
          <w:delText>45</w:delText>
        </w:r>
      </w:del>
      <w:ins w:id="14" w:author="Autor">
        <w:r w:rsidR="00C555F1">
          <w:t>90</w:t>
        </w:r>
      </w:ins>
      <w:r w:rsidR="00C555F1">
        <w:t xml:space="preserve"> </w:t>
      </w:r>
      <w:r>
        <w:t>dnů od uzavření Dílčí smlouvy, nedohodnou-li se Strany jinak.</w:t>
      </w:r>
      <w:r w:rsidR="001A7742">
        <w:t xml:space="preserve"> </w:t>
      </w:r>
    </w:p>
    <w:p w14:paraId="7710B2BA" w14:textId="323BBDCB" w:rsidR="006962E3" w:rsidRDefault="009E79D0" w:rsidP="00C74FFB">
      <w:pPr>
        <w:pStyle w:val="111odst"/>
      </w:pPr>
      <w:r w:rsidRPr="000B3F91">
        <w:t xml:space="preserve">Kupující se zavazuje převzít HW a zaplatit za řádně dodaný HW cenu </w:t>
      </w:r>
      <w:r w:rsidR="00A819E5">
        <w:t xml:space="preserve">ujednanou </w:t>
      </w:r>
      <w:r w:rsidRPr="000B3F91">
        <w:t xml:space="preserve">v Dílčí smlouvě. </w:t>
      </w:r>
    </w:p>
    <w:p w14:paraId="084F1270" w14:textId="3EB349E8" w:rsidR="00532ECC" w:rsidRDefault="00532ECC" w:rsidP="00C74FFB">
      <w:pPr>
        <w:pStyle w:val="11odst"/>
      </w:pPr>
      <w:r>
        <w:t>Profylaxe HW</w:t>
      </w:r>
    </w:p>
    <w:p w14:paraId="0F54EAE2" w14:textId="106E000C" w:rsidR="00AC167C" w:rsidRDefault="00AC167C" w:rsidP="00C74FFB">
      <w:pPr>
        <w:pStyle w:val="111odst"/>
      </w:pPr>
      <w:r>
        <w:t xml:space="preserve">V rámci </w:t>
      </w:r>
      <w:r w:rsidR="00FD0395">
        <w:t>profylaxe</w:t>
      </w:r>
      <w:r>
        <w:t xml:space="preserve"> HW je Prodávající povinen provádět činnosti uvedené v</w:t>
      </w:r>
      <w:r w:rsidR="00F15F89">
        <w:t xml:space="preserve"> čl. II. Přílohy </w:t>
      </w:r>
      <w:r w:rsidR="00C475AF">
        <w:fldChar w:fldCharType="begin"/>
      </w:r>
      <w:r w:rsidR="00C475AF">
        <w:instrText xml:space="preserve"> REF _Ref191288379 \r \h </w:instrText>
      </w:r>
      <w:r w:rsidR="00C475AF">
        <w:fldChar w:fldCharType="separate"/>
      </w:r>
      <w:r w:rsidR="00CC492E">
        <w:t>č. 1</w:t>
      </w:r>
      <w:r w:rsidR="00C475AF">
        <w:fldChar w:fldCharType="end"/>
      </w:r>
      <w:r w:rsidR="00C475AF">
        <w:t xml:space="preserve"> </w:t>
      </w:r>
      <w:r w:rsidR="00F15F89">
        <w:t xml:space="preserve">této </w:t>
      </w:r>
      <w:r w:rsidR="004352DC">
        <w:t>Smlouvy</w:t>
      </w:r>
      <w:r w:rsidR="00F15F89">
        <w:t>.</w:t>
      </w:r>
    </w:p>
    <w:p w14:paraId="77DAAE58" w14:textId="57B6C7C0" w:rsidR="00A06207" w:rsidRPr="000B3F91" w:rsidRDefault="00A06207" w:rsidP="00C74FFB">
      <w:pPr>
        <w:pStyle w:val="111odst"/>
      </w:pPr>
      <w:r w:rsidRPr="00A06207">
        <w:t xml:space="preserve">Kupující se zavazuje </w:t>
      </w:r>
      <w:r w:rsidRPr="006962E3">
        <w:t>platit</w:t>
      </w:r>
      <w:r w:rsidRPr="00A06207">
        <w:t xml:space="preserve"> za řádně a včas </w:t>
      </w:r>
      <w:r w:rsidR="006962E3">
        <w:t>provedenou</w:t>
      </w:r>
      <w:r w:rsidR="00F61AE8">
        <w:t xml:space="preserve"> profylaxi HW </w:t>
      </w:r>
      <w:r w:rsidR="006962E3" w:rsidRPr="000B3F91">
        <w:t xml:space="preserve">cenu </w:t>
      </w:r>
      <w:r w:rsidR="006962E3">
        <w:t xml:space="preserve">ujednanou </w:t>
      </w:r>
      <w:r w:rsidR="006962E3" w:rsidRPr="000B3F91">
        <w:t>v Dílčí smlouvě</w:t>
      </w:r>
      <w:r w:rsidRPr="00A06207">
        <w:t>.</w:t>
      </w:r>
    </w:p>
    <w:p w14:paraId="6AC247E5" w14:textId="44C54065" w:rsidR="00645249" w:rsidRDefault="00645249" w:rsidP="00577D93">
      <w:pPr>
        <w:pStyle w:val="1lnek"/>
      </w:pPr>
      <w:r>
        <w:t>Poddodavatelé</w:t>
      </w:r>
      <w:r w:rsidR="00AE4FE7">
        <w:t xml:space="preserve"> </w:t>
      </w:r>
    </w:p>
    <w:p w14:paraId="00F2C729" w14:textId="03F1A518" w:rsidR="003F5B67" w:rsidRDefault="00C35400" w:rsidP="00C74FFB">
      <w:pPr>
        <w:pStyle w:val="11odst"/>
      </w:pPr>
      <w:r>
        <w:t>Prodávající</w:t>
      </w:r>
      <w:r w:rsidRPr="003F5B67">
        <w:t xml:space="preserve"> </w:t>
      </w:r>
      <w:r w:rsidR="003F5B67" w:rsidRPr="003F5B67">
        <w:t xml:space="preserve">může při plnění </w:t>
      </w:r>
      <w:r>
        <w:t>D</w:t>
      </w:r>
      <w:r w:rsidR="003F5B67" w:rsidRPr="003F5B67">
        <w:t xml:space="preserve">ílčích smluv použít poddodavatele uvedené v </w:t>
      </w:r>
      <w:r w:rsidR="003F2B34">
        <w:t>P</w:t>
      </w:r>
      <w:r w:rsidR="003F2B34" w:rsidRPr="003F5B67">
        <w:t xml:space="preserve">říloze </w:t>
      </w:r>
      <w:r w:rsidR="00C475AF">
        <w:fldChar w:fldCharType="begin"/>
      </w:r>
      <w:r w:rsidR="00C475AF">
        <w:instrText xml:space="preserve"> REF _Ref191288952 \r \h </w:instrText>
      </w:r>
      <w:r w:rsidR="00C475AF">
        <w:fldChar w:fldCharType="separate"/>
      </w:r>
      <w:r w:rsidR="00CC492E">
        <w:t>č. 4</w:t>
      </w:r>
      <w:r w:rsidR="00C475AF">
        <w:fldChar w:fldCharType="end"/>
      </w:r>
      <w:r w:rsidR="00C475AF">
        <w:t xml:space="preserve"> </w:t>
      </w:r>
      <w:r w:rsidR="003F5B67" w:rsidRPr="003F5B67">
        <w:t xml:space="preserve">této </w:t>
      </w:r>
      <w:r w:rsidR="004352DC">
        <w:t>Smlouvy</w:t>
      </w:r>
      <w:r w:rsidR="003F5B67" w:rsidRPr="003F5B67">
        <w:t xml:space="preserve">. Poddodavatele neuvedeného v </w:t>
      </w:r>
      <w:r w:rsidR="003F2B34">
        <w:t>P</w:t>
      </w:r>
      <w:r w:rsidR="003F2B34" w:rsidRPr="003F5B67">
        <w:t xml:space="preserve">říloze </w:t>
      </w:r>
      <w:r w:rsidR="00C475AF">
        <w:fldChar w:fldCharType="begin"/>
      </w:r>
      <w:r w:rsidR="00C475AF">
        <w:instrText xml:space="preserve"> REF _Ref191288952 \r \h </w:instrText>
      </w:r>
      <w:r w:rsidR="00C475AF">
        <w:fldChar w:fldCharType="separate"/>
      </w:r>
      <w:r w:rsidR="00CC492E">
        <w:t>č. 4</w:t>
      </w:r>
      <w:r w:rsidR="00C475AF">
        <w:fldChar w:fldCharType="end"/>
      </w:r>
      <w:r w:rsidR="00C475AF">
        <w:t xml:space="preserve"> </w:t>
      </w:r>
      <w:r w:rsidR="003F5B67" w:rsidRPr="003F5B67">
        <w:t xml:space="preserve">této </w:t>
      </w:r>
      <w:r w:rsidR="004352DC">
        <w:t>Smlouvy</w:t>
      </w:r>
      <w:r w:rsidR="003F5B67" w:rsidRPr="003F5B67">
        <w:t xml:space="preserve"> může </w:t>
      </w:r>
      <w:r>
        <w:t>Prodávající</w:t>
      </w:r>
      <w:r w:rsidRPr="003F5B67">
        <w:t xml:space="preserve"> </w:t>
      </w:r>
      <w:r w:rsidR="003F5B67" w:rsidRPr="003F5B67">
        <w:t xml:space="preserve">k plnění </w:t>
      </w:r>
      <w:r w:rsidR="002F38BE">
        <w:t>D</w:t>
      </w:r>
      <w:r w:rsidR="002F38BE" w:rsidRPr="003F5B67">
        <w:t xml:space="preserve">ílčí </w:t>
      </w:r>
      <w:r w:rsidR="003F5B67" w:rsidRPr="003F5B67">
        <w:t xml:space="preserve">smlouvy použít pouze po předchozím souhlasu </w:t>
      </w:r>
      <w:r>
        <w:t>Kupujícího</w:t>
      </w:r>
      <w:r w:rsidRPr="003F5B67">
        <w:t xml:space="preserve"> </w:t>
      </w:r>
      <w:r w:rsidR="003F5B67" w:rsidRPr="003F5B67">
        <w:t xml:space="preserve">na základě písemné žádostí </w:t>
      </w:r>
      <w:r>
        <w:t>Prodávajícího</w:t>
      </w:r>
      <w:r w:rsidRPr="003F5B67">
        <w:t xml:space="preserve"> </w:t>
      </w:r>
      <w:r w:rsidR="003F5B67" w:rsidRPr="003F5B67">
        <w:t xml:space="preserve">a uzavření písemného dodatku k této </w:t>
      </w:r>
      <w:r w:rsidR="004352DC">
        <w:t>Smlouvě</w:t>
      </w:r>
      <w:r w:rsidR="003F5B67" w:rsidRPr="003F5B67">
        <w:t xml:space="preserve">. V případě, že </w:t>
      </w:r>
      <w:r>
        <w:t>Prodávající</w:t>
      </w:r>
      <w:r w:rsidRPr="003F5B67">
        <w:t xml:space="preserve"> </w:t>
      </w:r>
      <w:r w:rsidR="003F5B67" w:rsidRPr="003F5B67">
        <w:t xml:space="preserve">žádá o změnu poddodavatele uvedeného v </w:t>
      </w:r>
      <w:r w:rsidR="003F2B34">
        <w:t>P</w:t>
      </w:r>
      <w:r w:rsidR="003F2B34" w:rsidRPr="003F5B67">
        <w:t xml:space="preserve">říloze </w:t>
      </w:r>
      <w:r w:rsidR="00C475AF">
        <w:fldChar w:fldCharType="begin"/>
      </w:r>
      <w:r w:rsidR="00C475AF">
        <w:instrText xml:space="preserve"> REF _Ref191288952 \r \h </w:instrText>
      </w:r>
      <w:r w:rsidR="00C475AF">
        <w:fldChar w:fldCharType="separate"/>
      </w:r>
      <w:r w:rsidR="00CC492E">
        <w:t>č. 4</w:t>
      </w:r>
      <w:r w:rsidR="00C475AF">
        <w:fldChar w:fldCharType="end"/>
      </w:r>
      <w:r w:rsidR="00C475AF">
        <w:t xml:space="preserve"> </w:t>
      </w:r>
      <w:r w:rsidR="003F5B67" w:rsidRPr="003F5B67">
        <w:t xml:space="preserve">této </w:t>
      </w:r>
      <w:r w:rsidR="004352DC">
        <w:t>Smlouvy</w:t>
      </w:r>
      <w:r w:rsidR="003F5B67" w:rsidRPr="003F5B67">
        <w:t>, prostřednictvím kterého prokazoval část kvalifikace v</w:t>
      </w:r>
      <w:r w:rsidR="00EF026A">
        <w:t>e Veřejné zakázce</w:t>
      </w:r>
      <w:r w:rsidR="003F5B67" w:rsidRPr="003F5B67">
        <w:t>, doloží společně se žádostí dle předchozí věty i doklady o prokázání kvalifikace novým poddodavatelem</w:t>
      </w:r>
      <w:r w:rsidR="00371135">
        <w:t xml:space="preserve"> minimálně</w:t>
      </w:r>
      <w:r w:rsidR="003F5B67" w:rsidRPr="003F5B67">
        <w:t xml:space="preserve"> v rozsahu, v jakém prokázal kvalifikaci nahrazovaný poddodavatel.</w:t>
      </w:r>
    </w:p>
    <w:p w14:paraId="7AE877BE" w14:textId="77F5A043" w:rsidR="00024557" w:rsidRDefault="0086090D" w:rsidP="00C74FFB">
      <w:pPr>
        <w:pStyle w:val="11odst"/>
      </w:pPr>
      <w:bookmarkStart w:id="15" w:name="_Ref176778572"/>
      <w:r>
        <w:t>Prodávající</w:t>
      </w:r>
      <w:r w:rsidRPr="0086090D">
        <w:t xml:space="preserve"> prohlašuje, že žádný z jeho </w:t>
      </w:r>
      <w:r>
        <w:t>p</w:t>
      </w:r>
      <w:r w:rsidRPr="0086090D">
        <w:t xml:space="preserve">oddodavatelů uvedených v Příloze </w:t>
      </w:r>
      <w:r w:rsidR="00C475AF">
        <w:fldChar w:fldCharType="begin"/>
      </w:r>
      <w:r w:rsidR="00C475AF">
        <w:instrText xml:space="preserve"> REF _Ref191288952 \r \h </w:instrText>
      </w:r>
      <w:r w:rsidR="00C475AF">
        <w:fldChar w:fldCharType="separate"/>
      </w:r>
      <w:r w:rsidR="00CC492E">
        <w:t>č. 4</w:t>
      </w:r>
      <w:r w:rsidR="00C475AF">
        <w:fldChar w:fldCharType="end"/>
      </w:r>
      <w:r w:rsidR="00C475AF">
        <w:t xml:space="preserve"> </w:t>
      </w:r>
      <w:r w:rsidRPr="0086090D">
        <w:t xml:space="preserve">této </w:t>
      </w:r>
      <w:r w:rsidR="004352DC">
        <w:t>Smlouvy</w:t>
      </w:r>
      <w:r w:rsidRPr="0086090D">
        <w:t xml:space="preserve"> nebyl v zemi svého sídla v posledních 5 letech pravomocně odsouzen pro trestný čin uvedený v příloze č. 3 k ZZVZ nebo obdobný trestný čin podle právního řádu země sídla Poddodavatele, přičemž k zahlazeným odsouzením se nepřihlíží. Je-li </w:t>
      </w:r>
      <w:r w:rsidR="00EE13A0">
        <w:t>p</w:t>
      </w:r>
      <w:r w:rsidRPr="0086090D">
        <w:t>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5"/>
    </w:p>
    <w:p w14:paraId="775EC78A" w14:textId="2DE96893" w:rsidR="00EE13A0" w:rsidRPr="00EE13A0" w:rsidRDefault="00EE13A0" w:rsidP="00C74FFB">
      <w:pPr>
        <w:pStyle w:val="11odst"/>
      </w:pPr>
      <w:bookmarkStart w:id="16" w:name="_Ref176778774"/>
      <w:r w:rsidRPr="00EE13A0">
        <w:t xml:space="preserve">Přestane-li některý z </w:t>
      </w:r>
      <w:r>
        <w:t>p</w:t>
      </w:r>
      <w:r w:rsidRPr="00EE13A0">
        <w:t xml:space="preserve">oddodavatelů </w:t>
      </w:r>
      <w:r>
        <w:t xml:space="preserve">dle odst. </w:t>
      </w:r>
      <w:r>
        <w:fldChar w:fldCharType="begin"/>
      </w:r>
      <w:r>
        <w:instrText xml:space="preserve"> REF _Ref176778572 \r \h </w:instrText>
      </w:r>
      <w:r>
        <w:fldChar w:fldCharType="separate"/>
      </w:r>
      <w:r w:rsidR="00CC492E">
        <w:t>4.2</w:t>
      </w:r>
      <w:r>
        <w:fldChar w:fldCharType="end"/>
      </w:r>
      <w:r w:rsidRPr="00EE13A0">
        <w:t xml:space="preserve"> </w:t>
      </w:r>
      <w:r>
        <w:t xml:space="preserve">této </w:t>
      </w:r>
      <w:r w:rsidR="004352DC">
        <w:t>Smlouvy</w:t>
      </w:r>
      <w:r>
        <w:t xml:space="preserve"> </w:t>
      </w:r>
      <w:r w:rsidRPr="00EE13A0">
        <w:t>splňovat podmínky</w:t>
      </w:r>
      <w:r>
        <w:t xml:space="preserve"> uvedené tamtéž</w:t>
      </w:r>
      <w:r w:rsidRPr="00EE13A0">
        <w:t xml:space="preserve">, oznámí </w:t>
      </w:r>
      <w:r>
        <w:t>Prodávající</w:t>
      </w:r>
      <w:r w:rsidRPr="00EE13A0">
        <w:t xml:space="preserve"> tuto skutečnost bez zbytečného odkladu, nejpozději však do 3 pracovních dnů ode dne, kdy </w:t>
      </w:r>
      <w:r>
        <w:t>p</w:t>
      </w:r>
      <w:r w:rsidRPr="00EE13A0">
        <w:t xml:space="preserve">oddodavatel přestal splňovat výše uvedené podmínky, </w:t>
      </w:r>
      <w:r>
        <w:t>Kupujícímu</w:t>
      </w:r>
      <w:r w:rsidRPr="00EE13A0">
        <w:t>.</w:t>
      </w:r>
      <w:bookmarkEnd w:id="16"/>
    </w:p>
    <w:p w14:paraId="0190C5EC" w14:textId="127F48D9" w:rsidR="00EE13A0" w:rsidRDefault="00EE13A0" w:rsidP="00C74FFB">
      <w:pPr>
        <w:pStyle w:val="11odst"/>
      </w:pPr>
      <w:r>
        <w:t>Prodávající</w:t>
      </w:r>
      <w:r w:rsidRPr="00EE13A0">
        <w:t xml:space="preserve"> může požadovat nahrazení </w:t>
      </w:r>
      <w:r>
        <w:t>p</w:t>
      </w:r>
      <w:r w:rsidRPr="00EE13A0">
        <w:t xml:space="preserve">oddodavatele, který přestal splňovat podmínky dle odst. </w:t>
      </w:r>
      <w:r>
        <w:fldChar w:fldCharType="begin"/>
      </w:r>
      <w:r>
        <w:instrText xml:space="preserve"> REF _Ref176778572 \r \h </w:instrText>
      </w:r>
      <w:r>
        <w:fldChar w:fldCharType="separate"/>
      </w:r>
      <w:r w:rsidR="00CC492E">
        <w:t>4.2</w:t>
      </w:r>
      <w:r>
        <w:fldChar w:fldCharType="end"/>
      </w:r>
      <w:r>
        <w:t xml:space="preserve"> </w:t>
      </w:r>
      <w:r w:rsidRPr="00EE13A0">
        <w:t xml:space="preserve">této </w:t>
      </w:r>
      <w:r w:rsidR="004352DC">
        <w:t>Smlouvy</w:t>
      </w:r>
      <w:r>
        <w:t>.</w:t>
      </w:r>
    </w:p>
    <w:p w14:paraId="487ECEDC" w14:textId="4B6E3239" w:rsidR="00CD740E" w:rsidRPr="00FD23CD" w:rsidRDefault="00CD740E" w:rsidP="00866E94">
      <w:pPr>
        <w:pStyle w:val="1lnek"/>
      </w:pPr>
      <w:r w:rsidRPr="00FD23CD">
        <w:t xml:space="preserve">Další </w:t>
      </w:r>
      <w:r w:rsidR="009E79D0">
        <w:t xml:space="preserve">podmínky </w:t>
      </w:r>
      <w:r w:rsidR="006B4A04">
        <w:t>ve vztahu k dodávkám HW</w:t>
      </w:r>
    </w:p>
    <w:p w14:paraId="5D9C6D37" w14:textId="443A85AF" w:rsidR="00762739" w:rsidRPr="00AC5E52" w:rsidRDefault="00762739" w:rsidP="00866E94">
      <w:pPr>
        <w:pStyle w:val="11odst"/>
        <w:keepNext/>
      </w:pPr>
      <w:bookmarkStart w:id="17" w:name="_Ref175731271"/>
      <w:bookmarkStart w:id="18" w:name="_Ref180506159"/>
      <w:r w:rsidRPr="00AC5E52">
        <w:t>Záměna položek HW:</w:t>
      </w:r>
    </w:p>
    <w:p w14:paraId="53A1341B" w14:textId="778C8ED0" w:rsidR="007A177E" w:rsidRDefault="0074589C" w:rsidP="00C74FFB">
      <w:pPr>
        <w:pStyle w:val="111odst"/>
      </w:pPr>
      <w:r w:rsidRPr="00687A81">
        <w:t>Prodávající</w:t>
      </w:r>
      <w:r>
        <w:t xml:space="preserve"> se zavazuje na základě Dílčích smluv dodávat HW, který uvedl v příloze </w:t>
      </w:r>
      <w:r w:rsidR="00C475AF">
        <w:fldChar w:fldCharType="begin"/>
      </w:r>
      <w:r w:rsidR="00C475AF">
        <w:instrText xml:space="preserve"> REF _Ref191288379 \r \h </w:instrText>
      </w:r>
      <w:r w:rsidR="00C475AF">
        <w:fldChar w:fldCharType="separate"/>
      </w:r>
      <w:r w:rsidR="00CC492E">
        <w:t>č. 1</w:t>
      </w:r>
      <w:r w:rsidR="00C475AF">
        <w:fldChar w:fldCharType="end"/>
      </w:r>
      <w:r w:rsidR="00C475AF">
        <w:t xml:space="preserve"> </w:t>
      </w:r>
      <w:r>
        <w:t xml:space="preserve">této </w:t>
      </w:r>
      <w:r w:rsidR="004352DC">
        <w:t>Smlouvy</w:t>
      </w:r>
      <w:r>
        <w:t xml:space="preserve"> v rámci své nabídky ve Veřejné zakázce. Prodávající je oprávněn dodat i jiný HW</w:t>
      </w:r>
      <w:r w:rsidR="00483EBB">
        <w:t xml:space="preserve">, než který je uveden v příloze </w:t>
      </w:r>
      <w:r w:rsidR="00C475AF">
        <w:fldChar w:fldCharType="begin"/>
      </w:r>
      <w:r w:rsidR="00C475AF">
        <w:instrText xml:space="preserve"> REF _Ref191288379 \r \h </w:instrText>
      </w:r>
      <w:r w:rsidR="00C475AF">
        <w:fldChar w:fldCharType="separate"/>
      </w:r>
      <w:r w:rsidR="00CC492E">
        <w:t>č. 1</w:t>
      </w:r>
      <w:r w:rsidR="00C475AF">
        <w:fldChar w:fldCharType="end"/>
      </w:r>
      <w:r w:rsidR="00C475AF">
        <w:t xml:space="preserve"> </w:t>
      </w:r>
      <w:r w:rsidR="00483EBB">
        <w:t xml:space="preserve">této </w:t>
      </w:r>
      <w:r w:rsidR="004352DC">
        <w:t>Smlouvy</w:t>
      </w:r>
      <w:r w:rsidR="00483EBB">
        <w:t xml:space="preserve"> </w:t>
      </w:r>
      <w:r>
        <w:t xml:space="preserve">za </w:t>
      </w:r>
      <w:r w:rsidR="00DF6CF8">
        <w:t>podmínek</w:t>
      </w:r>
      <w:r>
        <w:t xml:space="preserve">, že </w:t>
      </w:r>
      <w:r w:rsidR="00DF6CF8">
        <w:t xml:space="preserve">Prodávající písemně požádá Kupujícího o </w:t>
      </w:r>
      <w:r w:rsidR="00DF6CF8" w:rsidRPr="000B3F91">
        <w:rPr>
          <w:b/>
          <w:bCs/>
        </w:rPr>
        <w:t>záměnu</w:t>
      </w:r>
      <w:r w:rsidR="00DF6CF8">
        <w:t xml:space="preserve"> </w:t>
      </w:r>
      <w:r w:rsidR="007A177E">
        <w:t xml:space="preserve">(některých z) </w:t>
      </w:r>
      <w:r w:rsidR="00DF6CF8">
        <w:t>položek</w:t>
      </w:r>
      <w:r w:rsidR="00483EBB">
        <w:t xml:space="preserve"> HW</w:t>
      </w:r>
      <w:r w:rsidR="00645249">
        <w:t>. S</w:t>
      </w:r>
      <w:r w:rsidR="007A177E">
        <w:t xml:space="preserve">oučástí tohoto </w:t>
      </w:r>
      <w:r w:rsidR="007A177E">
        <w:lastRenderedPageBreak/>
        <w:t>požadavku bude aktualizovaná příl</w:t>
      </w:r>
      <w:r w:rsidR="007A177E" w:rsidRPr="00B02C2E">
        <w:t xml:space="preserve">oha </w:t>
      </w:r>
      <w:r w:rsidR="00C475AF">
        <w:fldChar w:fldCharType="begin"/>
      </w:r>
      <w:r w:rsidR="00C475AF">
        <w:instrText xml:space="preserve"> REF _Ref191289134 \r \h </w:instrText>
      </w:r>
      <w:r w:rsidR="00C475AF">
        <w:fldChar w:fldCharType="separate"/>
      </w:r>
      <w:r w:rsidR="00CC492E">
        <w:t>č. 7</w:t>
      </w:r>
      <w:r w:rsidR="00C475AF">
        <w:fldChar w:fldCharType="end"/>
      </w:r>
      <w:r w:rsidR="00C475AF">
        <w:t xml:space="preserve"> </w:t>
      </w:r>
      <w:r w:rsidR="007A177E" w:rsidRPr="00B02C2E">
        <w:t>této</w:t>
      </w:r>
      <w:r w:rsidR="007A177E">
        <w:t xml:space="preserve"> </w:t>
      </w:r>
      <w:r w:rsidR="004352DC">
        <w:t>Smlouvy</w:t>
      </w:r>
      <w:r w:rsidR="007A177E">
        <w:t xml:space="preserve"> s novými položkami HW, kterými Prodávající nahradil původní položky (některé z položek) HW</w:t>
      </w:r>
      <w:r w:rsidR="000A1C39">
        <w:t>.</w:t>
      </w:r>
      <w:r w:rsidR="001B4F65">
        <w:t xml:space="preserve"> </w:t>
      </w:r>
      <w:r w:rsidR="000A1C39">
        <w:t>N</w:t>
      </w:r>
      <w:r>
        <w:t xml:space="preserve">ově </w:t>
      </w:r>
      <w:r w:rsidR="007A177E">
        <w:t>uvedený</w:t>
      </w:r>
      <w:r>
        <w:t xml:space="preserve"> HW </w:t>
      </w:r>
      <w:r w:rsidR="000A1C39">
        <w:t xml:space="preserve">musí </w:t>
      </w:r>
      <w:r>
        <w:t xml:space="preserve">splňovat alespoň technické požadavky </w:t>
      </w:r>
      <w:r w:rsidR="007A177E">
        <w:t xml:space="preserve">nahrazovaného </w:t>
      </w:r>
      <w:r>
        <w:t xml:space="preserve">HW </w:t>
      </w:r>
      <w:r w:rsidR="007A177E">
        <w:t xml:space="preserve">uvedeného </w:t>
      </w:r>
      <w:r>
        <w:t>v</w:t>
      </w:r>
      <w:r w:rsidR="0046500F">
        <w:t xml:space="preserve"> příloze </w:t>
      </w:r>
      <w:r w:rsidR="00C475AF">
        <w:fldChar w:fldCharType="begin"/>
      </w:r>
      <w:r w:rsidR="00C475AF">
        <w:instrText xml:space="preserve"> REF _Ref191288379 \r \h </w:instrText>
      </w:r>
      <w:r w:rsidR="00C475AF">
        <w:fldChar w:fldCharType="separate"/>
      </w:r>
      <w:r w:rsidR="00CC492E">
        <w:t>č. 1</w:t>
      </w:r>
      <w:r w:rsidR="00C475AF">
        <w:fldChar w:fldCharType="end"/>
      </w:r>
      <w:r w:rsidR="0046500F">
        <w:t xml:space="preserve"> této </w:t>
      </w:r>
      <w:r w:rsidR="004352DC">
        <w:t>Smlouvy</w:t>
      </w:r>
      <w:r w:rsidR="0046500F">
        <w:t>.</w:t>
      </w:r>
      <w:r w:rsidR="00DF6CF8">
        <w:t xml:space="preserve"> </w:t>
      </w:r>
      <w:r w:rsidR="007A177E">
        <w:t>Kupující je oprávněn vyžádat si od Prodávajícího bližší informace ve vztahu k</w:t>
      </w:r>
      <w:r w:rsidR="00AC24EF">
        <w:t> novým položkám HW [např. identifikační (tovární) číslo a typové označení každé položky HW</w:t>
      </w:r>
      <w:r w:rsidR="00562E78">
        <w:t>, bližší specifikace každé položky HW</w:t>
      </w:r>
      <w:r w:rsidR="00C80C3B">
        <w:t>,</w:t>
      </w:r>
      <w:r w:rsidR="003E738A">
        <w:t xml:space="preserve"> technické spe</w:t>
      </w:r>
      <w:r w:rsidR="00645249">
        <w:t>ci</w:t>
      </w:r>
      <w:r w:rsidR="003E738A">
        <w:t>fikace</w:t>
      </w:r>
      <w:r w:rsidR="00C80C3B">
        <w:t xml:space="preserve"> aj.</w:t>
      </w:r>
      <w:r w:rsidR="00AC24EF">
        <w:t>]</w:t>
      </w:r>
      <w:bookmarkEnd w:id="17"/>
      <w:r w:rsidR="0078242F">
        <w:t xml:space="preserve">. </w:t>
      </w:r>
      <w:r w:rsidR="00863796">
        <w:t>C</w:t>
      </w:r>
      <w:r w:rsidR="0078242F">
        <w:t>ena položek</w:t>
      </w:r>
      <w:r w:rsidR="000A1C39">
        <w:t xml:space="preserve"> nového HW</w:t>
      </w:r>
      <w:r w:rsidR="0078242F">
        <w:t xml:space="preserve"> </w:t>
      </w:r>
      <w:r w:rsidR="00863796">
        <w:t xml:space="preserve">nesmí být </w:t>
      </w:r>
      <w:r w:rsidR="003E738A">
        <w:t xml:space="preserve">vyšší než </w:t>
      </w:r>
      <w:r w:rsidR="000A1C39">
        <w:t xml:space="preserve">původní cena nahrazovaného </w:t>
      </w:r>
      <w:r w:rsidR="0078242F">
        <w:t>HW.</w:t>
      </w:r>
      <w:bookmarkEnd w:id="18"/>
    </w:p>
    <w:p w14:paraId="204FD902" w14:textId="267F8941" w:rsidR="00762739" w:rsidRDefault="0046500F" w:rsidP="00C74FFB">
      <w:pPr>
        <w:pStyle w:val="111odst"/>
      </w:pPr>
      <w:r>
        <w:t xml:space="preserve">Kupující není povinen akceptovat jiný než v příloze </w:t>
      </w:r>
      <w:r w:rsidR="00950B18">
        <w:fldChar w:fldCharType="begin"/>
      </w:r>
      <w:r w:rsidR="00950B18">
        <w:instrText xml:space="preserve"> REF _Ref191288379 \r \h </w:instrText>
      </w:r>
      <w:r w:rsidR="00950B18">
        <w:fldChar w:fldCharType="separate"/>
      </w:r>
      <w:r w:rsidR="00CC492E">
        <w:t>č. 1</w:t>
      </w:r>
      <w:r w:rsidR="00950B18">
        <w:fldChar w:fldCharType="end"/>
      </w:r>
      <w:r w:rsidR="00950B18">
        <w:t xml:space="preserve"> </w:t>
      </w:r>
      <w:r>
        <w:t xml:space="preserve">této </w:t>
      </w:r>
      <w:r w:rsidR="004352DC">
        <w:t>Smlouvy</w:t>
      </w:r>
      <w:r>
        <w:t xml:space="preserve"> uvedený HW</w:t>
      </w:r>
      <w:r w:rsidR="00343890">
        <w:t>.</w:t>
      </w:r>
    </w:p>
    <w:p w14:paraId="360A7F6C" w14:textId="62F9A2DC" w:rsidR="00C80C3B" w:rsidRDefault="00DF6CF8" w:rsidP="00C74FFB">
      <w:pPr>
        <w:pStyle w:val="111odst"/>
      </w:pPr>
      <w:r>
        <w:t>V</w:t>
      </w:r>
      <w:r w:rsidR="00562E78">
        <w:t xml:space="preserve"> </w:t>
      </w:r>
      <w:r w:rsidR="00F834A4">
        <w:t xml:space="preserve">případě záměny </w:t>
      </w:r>
      <w:r w:rsidR="00562E78">
        <w:t xml:space="preserve">některé z položek postupem dle odstavce </w:t>
      </w:r>
      <w:r w:rsidR="00762739">
        <w:fldChar w:fldCharType="begin"/>
      </w:r>
      <w:r w:rsidR="00762739">
        <w:instrText xml:space="preserve"> REF _Ref180506159 \r \h </w:instrText>
      </w:r>
      <w:r w:rsidR="00762739">
        <w:fldChar w:fldCharType="separate"/>
      </w:r>
      <w:r w:rsidR="00CC492E">
        <w:t>5.1</w:t>
      </w:r>
      <w:r w:rsidR="00762739">
        <w:fldChar w:fldCharType="end"/>
      </w:r>
      <w:r w:rsidR="00762739">
        <w:t xml:space="preserve"> </w:t>
      </w:r>
      <w:r w:rsidR="00562E78">
        <w:t xml:space="preserve">uzavřou Strany dodatek k této </w:t>
      </w:r>
      <w:r w:rsidR="004352DC">
        <w:t>Smlouvě</w:t>
      </w:r>
      <w:r w:rsidR="00562E78">
        <w:t xml:space="preserve">. </w:t>
      </w:r>
    </w:p>
    <w:p w14:paraId="7F46628F" w14:textId="0D1F015B" w:rsidR="00762739" w:rsidRPr="003A7161" w:rsidRDefault="00762739" w:rsidP="00953F30">
      <w:pPr>
        <w:pStyle w:val="11odst"/>
      </w:pPr>
      <w:bookmarkStart w:id="19" w:name="_Ref180511157"/>
      <w:bookmarkStart w:id="20" w:name="_Ref515816753"/>
      <w:r w:rsidRPr="003A7161">
        <w:t xml:space="preserve">Akceptační </w:t>
      </w:r>
      <w:r w:rsidR="0053756F" w:rsidRPr="003A7161">
        <w:t>řízení:</w:t>
      </w:r>
      <w:bookmarkEnd w:id="19"/>
    </w:p>
    <w:p w14:paraId="3AB8E7B4" w14:textId="7E601710" w:rsidR="00E32462" w:rsidRPr="00221465" w:rsidRDefault="00E32462" w:rsidP="00C74FFB">
      <w:pPr>
        <w:pStyle w:val="111odst"/>
      </w:pPr>
      <w:r w:rsidRPr="00221465">
        <w:t xml:space="preserve">Prodávající je povinen dodat </w:t>
      </w:r>
      <w:r w:rsidR="00F834A4">
        <w:t>HW</w:t>
      </w:r>
      <w:r w:rsidRPr="00221465">
        <w:t xml:space="preserve"> do místa plnění </w:t>
      </w:r>
      <w:r w:rsidR="0053756F">
        <w:t>a provést instalaci a zprovoznění HW včetně předvedení funkcí dle pokynů Kupujícího</w:t>
      </w:r>
      <w:r w:rsidR="0053756F" w:rsidRPr="00221465">
        <w:t xml:space="preserve"> </w:t>
      </w:r>
      <w:r w:rsidRPr="00221465">
        <w:t>na vlastní nebezpečí a na vlastní náklady.</w:t>
      </w:r>
    </w:p>
    <w:p w14:paraId="3087DB90" w14:textId="68D00E64" w:rsidR="00E32462" w:rsidRDefault="00E32462" w:rsidP="00C74FFB">
      <w:pPr>
        <w:pStyle w:val="111odst"/>
      </w:pPr>
      <w:r>
        <w:t xml:space="preserve">Při dodávce HW musí Prodávající předložit Kupujícímu </w:t>
      </w:r>
      <w:r w:rsidR="00C97361">
        <w:t>D</w:t>
      </w:r>
      <w:r>
        <w:t>odací list. Dodací list musí obsahovat:</w:t>
      </w:r>
    </w:p>
    <w:p w14:paraId="13BE3A28" w14:textId="77777777" w:rsidR="00E32462" w:rsidRPr="00221465" w:rsidRDefault="00E32462" w:rsidP="00687A81">
      <w:pPr>
        <w:pStyle w:val="aodst"/>
        <w:rPr>
          <w:noProof/>
        </w:rPr>
      </w:pPr>
      <w:r w:rsidRPr="000B3F91">
        <w:t>identifikační</w:t>
      </w:r>
      <w:r w:rsidRPr="00221465">
        <w:rPr>
          <w:noProof/>
        </w:rPr>
        <w:t xml:space="preserve"> (sériové, tovární) číslo každého Hardware a typové označení </w:t>
      </w:r>
      <w:r>
        <w:rPr>
          <w:noProof/>
        </w:rPr>
        <w:t xml:space="preserve"> </w:t>
      </w:r>
      <w:r w:rsidRPr="00221465">
        <w:rPr>
          <w:noProof/>
        </w:rPr>
        <w:t>Hardware;</w:t>
      </w:r>
    </w:p>
    <w:p w14:paraId="03C9D146" w14:textId="77777777" w:rsidR="00E32462" w:rsidRPr="00C6458A" w:rsidRDefault="00E32462" w:rsidP="00687A81">
      <w:pPr>
        <w:pStyle w:val="aodst"/>
      </w:pPr>
      <w:r w:rsidRPr="00C6458A">
        <w:t xml:space="preserve">počet kusů (souprav) dodaného Hardware; </w:t>
      </w:r>
    </w:p>
    <w:p w14:paraId="706E2702" w14:textId="2901C2EB" w:rsidR="00E32462" w:rsidRPr="00C6458A" w:rsidRDefault="00E32462" w:rsidP="00687A81">
      <w:pPr>
        <w:pStyle w:val="aodst"/>
      </w:pPr>
      <w:r w:rsidRPr="00C6458A">
        <w:t>jednotkovou a celkovou cenu bez DPH za dodaný Hardware</w:t>
      </w:r>
      <w:r w:rsidR="00F834A4">
        <w:t xml:space="preserve"> v souladu s přílohou </w:t>
      </w:r>
      <w:r w:rsidR="00950B18">
        <w:fldChar w:fldCharType="begin"/>
      </w:r>
      <w:r w:rsidR="00950B18">
        <w:instrText xml:space="preserve"> REF _Ref191288379 \r \h </w:instrText>
      </w:r>
      <w:r w:rsidR="00950B18">
        <w:fldChar w:fldCharType="separate"/>
      </w:r>
      <w:r w:rsidR="00CC492E">
        <w:t>č. 1</w:t>
      </w:r>
      <w:r w:rsidR="00950B18">
        <w:fldChar w:fldCharType="end"/>
      </w:r>
      <w:r w:rsidR="00950B18">
        <w:t xml:space="preserve"> </w:t>
      </w:r>
      <w:r w:rsidR="00F834A4">
        <w:t xml:space="preserve">této </w:t>
      </w:r>
      <w:r w:rsidR="004352DC">
        <w:t>Smlouvy</w:t>
      </w:r>
      <w:r w:rsidRPr="00C6458A">
        <w:t>;</w:t>
      </w:r>
    </w:p>
    <w:p w14:paraId="4CDB5F3D" w14:textId="7D930460" w:rsidR="00E32462" w:rsidRPr="00C6458A" w:rsidRDefault="00E32462" w:rsidP="00687A81">
      <w:pPr>
        <w:pStyle w:val="aodst"/>
      </w:pPr>
      <w:r w:rsidRPr="00C6458A">
        <w:t xml:space="preserve">místo dodání Hardware a </w:t>
      </w:r>
    </w:p>
    <w:p w14:paraId="16E191C9" w14:textId="5AB681E3" w:rsidR="00E32462" w:rsidRDefault="00E32462" w:rsidP="00687A81">
      <w:pPr>
        <w:pStyle w:val="aodst"/>
        <w:rPr>
          <w:noProof/>
        </w:rPr>
      </w:pPr>
      <w:r w:rsidRPr="00C6458A">
        <w:t>podpis zástupce Prodávajícího</w:t>
      </w:r>
      <w:r w:rsidR="00863796">
        <w:rPr>
          <w:noProof/>
        </w:rPr>
        <w:t>;</w:t>
      </w:r>
    </w:p>
    <w:p w14:paraId="7322CD6C" w14:textId="1DAE4E56" w:rsidR="00A10E6C" w:rsidRPr="00221465" w:rsidRDefault="00863796" w:rsidP="00687A81">
      <w:pPr>
        <w:pStyle w:val="aodst"/>
        <w:rPr>
          <w:noProof/>
        </w:rPr>
      </w:pPr>
      <w:r>
        <w:rPr>
          <w:noProof/>
        </w:rPr>
        <w:t>p</w:t>
      </w:r>
      <w:r w:rsidR="00A10E6C">
        <w:rPr>
          <w:noProof/>
        </w:rPr>
        <w:t>odpis zástupce Kupujícího</w:t>
      </w:r>
      <w:r>
        <w:rPr>
          <w:noProof/>
        </w:rPr>
        <w:t>.</w:t>
      </w:r>
    </w:p>
    <w:p w14:paraId="1542EFFB" w14:textId="36B4B952" w:rsidR="00687A81" w:rsidRDefault="00687A81" w:rsidP="00C74FFB">
      <w:pPr>
        <w:pStyle w:val="111odst"/>
      </w:pPr>
      <w:bookmarkStart w:id="21" w:name="_Ref175735011"/>
      <w:r>
        <w:t xml:space="preserve">Prodávající je povinen </w:t>
      </w:r>
      <w:r w:rsidRPr="00D84960">
        <w:t xml:space="preserve">nejpozději </w:t>
      </w:r>
      <w:r w:rsidR="0057521E" w:rsidRPr="00D84960">
        <w:t xml:space="preserve">5 </w:t>
      </w:r>
      <w:r w:rsidRPr="00D84960">
        <w:t>pracovních</w:t>
      </w:r>
      <w:r w:rsidR="0057521E" w:rsidRPr="00D84960">
        <w:t xml:space="preserve"> </w:t>
      </w:r>
      <w:r w:rsidRPr="00D84960">
        <w:t>dnů přede dnem dodání HW dle Dílčí smlouvy oznámit Kupujícímu datum a přibližný čas doručení HW. Nestanoví-li Kupující jinak, je Prodávající povinen dodání provést pouze v pracovní dny v časech od 8:00 do 1</w:t>
      </w:r>
      <w:r w:rsidR="007B770F">
        <w:t>4</w:t>
      </w:r>
      <w:r w:rsidRPr="00D84960">
        <w:t>:00 hodin.</w:t>
      </w:r>
      <w:r>
        <w:t xml:space="preserve"> </w:t>
      </w:r>
    </w:p>
    <w:p w14:paraId="43FD3591" w14:textId="77777777" w:rsidR="00687A81" w:rsidRDefault="00687A81" w:rsidP="00C74FFB">
      <w:pPr>
        <w:pStyle w:val="111odst"/>
      </w:pPr>
      <w:r>
        <w:t>Okamžikem (kumulativně):</w:t>
      </w:r>
    </w:p>
    <w:p w14:paraId="63FCDD28" w14:textId="77777777" w:rsidR="00687A81" w:rsidRDefault="00687A81" w:rsidP="00687A81">
      <w:pPr>
        <w:pStyle w:val="aodst"/>
      </w:pPr>
      <w:r>
        <w:t xml:space="preserve">předání Dodacího listu a </w:t>
      </w:r>
    </w:p>
    <w:p w14:paraId="76BD2D6E" w14:textId="57CBC783" w:rsidR="00687A81" w:rsidRDefault="00687A81" w:rsidP="00687A81">
      <w:pPr>
        <w:pStyle w:val="aodst"/>
      </w:pPr>
      <w:r>
        <w:t xml:space="preserve">provedení instalace, zprovoznění </w:t>
      </w:r>
      <w:r w:rsidR="00417CF1">
        <w:t>HW</w:t>
      </w:r>
    </w:p>
    <w:p w14:paraId="5284D65C" w14:textId="2C618F60" w:rsidR="00687A81" w:rsidRDefault="00687A81" w:rsidP="003A7161">
      <w:pPr>
        <w:pStyle w:val="Odstbez"/>
        <w:ind w:left="709"/>
      </w:pPr>
      <w:r>
        <w:t>je zahájeno Akceptační řízení.</w:t>
      </w:r>
    </w:p>
    <w:p w14:paraId="4D207BEF" w14:textId="57DAE8C0" w:rsidR="00687A81" w:rsidRDefault="00687A81" w:rsidP="00C74FFB">
      <w:pPr>
        <w:pStyle w:val="111odst"/>
      </w:pPr>
      <w:bookmarkStart w:id="22" w:name="_Ref180511091"/>
      <w:r>
        <w:t xml:space="preserve">Akceptační řízení zahrnuje </w:t>
      </w:r>
      <w:r w:rsidRPr="00C854BA">
        <w:t>porovnání skutečných vlastností</w:t>
      </w:r>
      <w:r>
        <w:t xml:space="preserve"> HW se specifikací uvedenou </w:t>
      </w:r>
      <w:r w:rsidRPr="00C854BA">
        <w:t xml:space="preserve">v Příloze </w:t>
      </w:r>
      <w:r w:rsidR="00950B18">
        <w:fldChar w:fldCharType="begin"/>
      </w:r>
      <w:r w:rsidR="00950B18">
        <w:instrText xml:space="preserve"> REF _Ref191288379 \r \h </w:instrText>
      </w:r>
      <w:r w:rsidR="00950B18">
        <w:fldChar w:fldCharType="separate"/>
      </w:r>
      <w:r w:rsidR="00CC492E">
        <w:t>č. 1</w:t>
      </w:r>
      <w:r w:rsidR="00950B18">
        <w:fldChar w:fldCharType="end"/>
      </w:r>
      <w:r w:rsidR="00950B18">
        <w:t xml:space="preserve"> </w:t>
      </w:r>
      <w:r w:rsidRPr="00C854BA">
        <w:t xml:space="preserve">této </w:t>
      </w:r>
      <w:r w:rsidR="004352DC">
        <w:t>Smlouvy</w:t>
      </w:r>
      <w:r>
        <w:t>. Nevykazuje-li dodaný HW či jeho funkcionality zjevné vady, potvrdí Kupující převzetí HW vyznačením v Akceptačním protokolu „Akceptováno“ a podpisem Akceptačního protokolu</w:t>
      </w:r>
      <w:r w:rsidR="00863796">
        <w:t>.</w:t>
      </w:r>
      <w:r w:rsidR="006962E3">
        <w:t xml:space="preserve"> </w:t>
      </w:r>
      <w:r>
        <w:t>V opačném případě Kupující vyznačí v Akceptačním protokolu „Neakceptováno“ a označí všechny vady, které dodaný HW či jeho funkcionality vykazují.</w:t>
      </w:r>
      <w:bookmarkEnd w:id="22"/>
      <w:r w:rsidR="001A1345">
        <w:t xml:space="preserve"> Smluvní strany vylučují možnost </w:t>
      </w:r>
      <w:r w:rsidR="00EC5ACD">
        <w:t>„</w:t>
      </w:r>
      <w:r w:rsidR="001A1345">
        <w:t>akceptace s výhradou“</w:t>
      </w:r>
      <w:r w:rsidR="00BE3CA5">
        <w:t xml:space="preserve">. </w:t>
      </w:r>
    </w:p>
    <w:p w14:paraId="45B57BF1" w14:textId="56BC80C2" w:rsidR="00C1100D" w:rsidRDefault="00C1100D" w:rsidP="00C74FFB">
      <w:pPr>
        <w:pStyle w:val="111odst"/>
      </w:pPr>
      <w:r>
        <w:t xml:space="preserve">Kupující je povinen posoudit HW předložený k akceptaci ve smyslu čl. 8.1.9 Přílohy </w:t>
      </w:r>
      <w:r w:rsidR="00950B18">
        <w:fldChar w:fldCharType="begin"/>
      </w:r>
      <w:r w:rsidR="00950B18">
        <w:instrText xml:space="preserve"> REF _Ref191289262 \r \h </w:instrText>
      </w:r>
      <w:r w:rsidR="00950B18">
        <w:fldChar w:fldCharType="separate"/>
      </w:r>
      <w:r w:rsidR="00CC492E">
        <w:t>č. 5</w:t>
      </w:r>
      <w:r w:rsidR="00950B18">
        <w:fldChar w:fldCharType="end"/>
      </w:r>
      <w:r w:rsidR="00950B18">
        <w:t xml:space="preserve"> </w:t>
      </w:r>
      <w:r w:rsidR="00816FC5">
        <w:t>Smlouvy</w:t>
      </w:r>
      <w:r>
        <w:t xml:space="preserve"> nejpozději do </w:t>
      </w:r>
      <w:r w:rsidR="00A10E6C">
        <w:t>5</w:t>
      </w:r>
      <w:r>
        <w:t xml:space="preserve"> </w:t>
      </w:r>
      <w:r w:rsidR="00A10E6C">
        <w:t>pracovní</w:t>
      </w:r>
      <w:r w:rsidR="00A52475">
        <w:t>ch</w:t>
      </w:r>
      <w:r>
        <w:t xml:space="preserve"> dnů ode dne zahájení Akceptačního řízení.</w:t>
      </w:r>
    </w:p>
    <w:p w14:paraId="723F6AF8" w14:textId="0B8AB680" w:rsidR="00687A81" w:rsidRDefault="00687A81" w:rsidP="00C74FFB">
      <w:pPr>
        <w:pStyle w:val="111odst"/>
      </w:pPr>
      <w:r>
        <w:t xml:space="preserve">V případě, že Kupující neakceptuje dodávku HW postupem dle odst. </w:t>
      </w:r>
      <w:r>
        <w:fldChar w:fldCharType="begin"/>
      </w:r>
      <w:r>
        <w:instrText xml:space="preserve"> REF _Ref180511091 \r \h </w:instrText>
      </w:r>
      <w:r>
        <w:fldChar w:fldCharType="separate"/>
      </w:r>
      <w:r w:rsidR="00CC492E">
        <w:t>5.2.5</w:t>
      </w:r>
      <w:r>
        <w:fldChar w:fldCharType="end"/>
      </w:r>
      <w:r>
        <w:t xml:space="preserve"> této </w:t>
      </w:r>
      <w:r w:rsidR="004352DC">
        <w:t>Smlouvy</w:t>
      </w:r>
      <w:r>
        <w:t xml:space="preserve">, je Prodávající povinen bez zbytečného odkladu odstranit vytčené vady HW či jeho funkcionalit a opětovně předložit HW k dalšímu Akceptačnímu řízení. Prodávající současně musí předvést, že HW či jeho funkcionality nevykazují původně vytčené vady. Kupující následně postupuje obdobně dle předchozích ustanovení odst. </w:t>
      </w:r>
      <w:r>
        <w:fldChar w:fldCharType="begin"/>
      </w:r>
      <w:r>
        <w:instrText xml:space="preserve"> REF _Ref180511157 \r \h </w:instrText>
      </w:r>
      <w:r>
        <w:fldChar w:fldCharType="separate"/>
      </w:r>
      <w:r w:rsidR="00CC492E">
        <w:t>5.2</w:t>
      </w:r>
      <w:r>
        <w:fldChar w:fldCharType="end"/>
      </w:r>
      <w:r>
        <w:t xml:space="preserve"> této </w:t>
      </w:r>
      <w:r w:rsidR="004352DC">
        <w:t>Smlouvy</w:t>
      </w:r>
      <w:r>
        <w:t xml:space="preserve">. Má-li postupem dle tohoto odstavce dojít k dodání nového HW, postupuje se obdobně dle odst. </w:t>
      </w:r>
      <w:r>
        <w:fldChar w:fldCharType="begin"/>
      </w:r>
      <w:r>
        <w:instrText xml:space="preserve"> REF _Ref180511157 \r \h </w:instrText>
      </w:r>
      <w:r>
        <w:fldChar w:fldCharType="separate"/>
      </w:r>
      <w:r w:rsidR="00CC492E">
        <w:t>5.2</w:t>
      </w:r>
      <w:r>
        <w:fldChar w:fldCharType="end"/>
      </w:r>
      <w:r>
        <w:t xml:space="preserve"> této </w:t>
      </w:r>
      <w:r w:rsidR="004352DC">
        <w:t>Smlouvy</w:t>
      </w:r>
      <w:r>
        <w:t xml:space="preserve">. </w:t>
      </w:r>
    </w:p>
    <w:p w14:paraId="511EB8E5" w14:textId="73BBC842" w:rsidR="00A06207" w:rsidRPr="002D23BA" w:rsidRDefault="00687A81" w:rsidP="00C74FFB">
      <w:pPr>
        <w:pStyle w:val="111odst"/>
      </w:pPr>
      <w:r w:rsidRPr="002D23BA">
        <w:t xml:space="preserve">Akceptační řízení končí a HW se považuje za dodaný okamžikem podpisu Akceptačního </w:t>
      </w:r>
      <w:r w:rsidRPr="002D23BA">
        <w:lastRenderedPageBreak/>
        <w:t>protokolu Kupujícím s uvedeným výrokem „Akceptováno“. Ustanovení čl. 8</w:t>
      </w:r>
      <w:r w:rsidR="005D2FDB" w:rsidRPr="002D23BA">
        <w:t>.5</w:t>
      </w:r>
      <w:r w:rsidRPr="002D23BA">
        <w:t xml:space="preserve"> Přílohy </w:t>
      </w:r>
      <w:r w:rsidR="00950B18">
        <w:fldChar w:fldCharType="begin"/>
      </w:r>
      <w:r w:rsidR="00950B18">
        <w:instrText xml:space="preserve"> REF _Ref191289262 \r \h </w:instrText>
      </w:r>
      <w:r w:rsidR="00950B18">
        <w:fldChar w:fldCharType="separate"/>
      </w:r>
      <w:r w:rsidR="00CC492E">
        <w:t>č. 5</w:t>
      </w:r>
      <w:r w:rsidR="00950B18">
        <w:fldChar w:fldCharType="end"/>
      </w:r>
      <w:r w:rsidR="00950B18">
        <w:t xml:space="preserve"> </w:t>
      </w:r>
      <w:r w:rsidR="002D23BA" w:rsidRPr="002D23BA">
        <w:t>Smlouvy</w:t>
      </w:r>
      <w:r w:rsidRPr="002D23BA">
        <w:t xml:space="preserve"> se nepoužijí. </w:t>
      </w:r>
    </w:p>
    <w:p w14:paraId="43E539B2" w14:textId="0D5260B5" w:rsidR="00C377BA" w:rsidRDefault="00C377BA" w:rsidP="00C74FFB">
      <w:pPr>
        <w:pStyle w:val="111odst"/>
      </w:pPr>
      <w:r w:rsidRPr="00577D93">
        <w:t xml:space="preserve">Akceptace </w:t>
      </w:r>
      <w:r w:rsidR="00C65C43" w:rsidRPr="00577D93">
        <w:t>Paušálních s</w:t>
      </w:r>
      <w:r w:rsidRPr="00577D93">
        <w:t xml:space="preserve">lužeb podléhá postupu dle čl. 8.3 Přílohy </w:t>
      </w:r>
      <w:r w:rsidR="00950B18">
        <w:fldChar w:fldCharType="begin"/>
      </w:r>
      <w:r w:rsidR="00950B18">
        <w:instrText xml:space="preserve"> REF _Ref191289262 \r \h </w:instrText>
      </w:r>
      <w:r w:rsidR="00950B18">
        <w:fldChar w:fldCharType="separate"/>
      </w:r>
      <w:r w:rsidR="00CC492E">
        <w:t>č. 5</w:t>
      </w:r>
      <w:r w:rsidR="00950B18">
        <w:fldChar w:fldCharType="end"/>
      </w:r>
      <w:r w:rsidR="00950B18">
        <w:t xml:space="preserve"> </w:t>
      </w:r>
      <w:r w:rsidR="002D23BA">
        <w:t>Smlouvy</w:t>
      </w:r>
      <w:r w:rsidR="00417CF1">
        <w:t>.</w:t>
      </w:r>
    </w:p>
    <w:p w14:paraId="56082A93" w14:textId="46B4E3E4" w:rsidR="00417CF1" w:rsidRPr="00577D93" w:rsidRDefault="00417CF1" w:rsidP="00C74FFB">
      <w:pPr>
        <w:pStyle w:val="111odst"/>
      </w:pPr>
      <w:r>
        <w:t xml:space="preserve">K akceptaci Servisních služeb dochází okamžikem podpisu protokolu o provedení oprav oběma Stranami ve smyslu přílohy </w:t>
      </w:r>
      <w:r w:rsidR="00950B18">
        <w:fldChar w:fldCharType="begin"/>
      </w:r>
      <w:r w:rsidR="00950B18">
        <w:instrText xml:space="preserve"> REF _Ref191288379 \r \h </w:instrText>
      </w:r>
      <w:r w:rsidR="00950B18">
        <w:fldChar w:fldCharType="separate"/>
      </w:r>
      <w:r w:rsidR="00CC492E">
        <w:t>č. 1</w:t>
      </w:r>
      <w:r w:rsidR="00950B18">
        <w:fldChar w:fldCharType="end"/>
      </w:r>
      <w:r w:rsidR="00950B18">
        <w:t xml:space="preserve"> </w:t>
      </w:r>
      <w:r w:rsidR="004352DC">
        <w:t>Smlouvy</w:t>
      </w:r>
      <w:r>
        <w:t xml:space="preserve">. </w:t>
      </w:r>
    </w:p>
    <w:p w14:paraId="4D066927" w14:textId="23E5E1C5" w:rsidR="007629D4" w:rsidRPr="00577D93" w:rsidRDefault="001A1345" w:rsidP="00C74FFB">
      <w:pPr>
        <w:pStyle w:val="111odst"/>
      </w:pPr>
      <w:r w:rsidRPr="00577D93">
        <w:t>Vlastnické právo k HW, jakož i n</w:t>
      </w:r>
      <w:r w:rsidR="007629D4" w:rsidRPr="00577D93">
        <w:t xml:space="preserve">ebezpečí škody na </w:t>
      </w:r>
      <w:r w:rsidRPr="00577D93">
        <w:t>HW</w:t>
      </w:r>
      <w:r w:rsidR="007629D4" w:rsidRPr="00577D93">
        <w:t xml:space="preserve"> přechází na Kupujícího okamžikem akceptace HW</w:t>
      </w:r>
      <w:r w:rsidRPr="00577D93">
        <w:t xml:space="preserve"> </w:t>
      </w:r>
      <w:r w:rsidR="00BE3CA5" w:rsidRPr="00577D93">
        <w:t>bez výhrad</w:t>
      </w:r>
      <w:r w:rsidR="007629D4" w:rsidRPr="00577D93">
        <w:t xml:space="preserve">. </w:t>
      </w:r>
    </w:p>
    <w:bookmarkEnd w:id="20"/>
    <w:bookmarkEnd w:id="21"/>
    <w:p w14:paraId="59AA4944" w14:textId="02856F7A" w:rsidR="00CD740E" w:rsidRPr="00550131" w:rsidRDefault="006B4A04" w:rsidP="00EE48B7">
      <w:pPr>
        <w:pStyle w:val="1lnek"/>
      </w:pPr>
      <w:r>
        <w:t>T</w:t>
      </w:r>
      <w:r w:rsidR="00CD740E" w:rsidRPr="00550131">
        <w:t xml:space="preserve">rvání a ukončení </w:t>
      </w:r>
      <w:r w:rsidR="004352DC">
        <w:t>Smlouvy</w:t>
      </w:r>
    </w:p>
    <w:p w14:paraId="7D2D294C" w14:textId="3881FDDB" w:rsidR="00467CE3" w:rsidRPr="00577D93" w:rsidRDefault="00467CE3" w:rsidP="00C74FFB">
      <w:pPr>
        <w:pStyle w:val="11odst"/>
      </w:pPr>
      <w:r w:rsidRPr="00577D93">
        <w:t xml:space="preserve">Dílčí smlouvy na dodání HW mohou být v souladu s touto </w:t>
      </w:r>
      <w:r w:rsidR="004352DC">
        <w:t>Smlouvou</w:t>
      </w:r>
      <w:r w:rsidRPr="00577D93">
        <w:t xml:space="preserve"> Smluvními stranami uzavírány po dobu </w:t>
      </w:r>
      <w:r w:rsidR="006E05D4">
        <w:t>3</w:t>
      </w:r>
      <w:r w:rsidR="006E05D4" w:rsidRPr="00577D93">
        <w:t xml:space="preserve"> </w:t>
      </w:r>
      <w:r w:rsidRPr="00577D93">
        <w:t>let ode dne nabytí účinnosti</w:t>
      </w:r>
      <w:r w:rsidR="002D23BA">
        <w:t xml:space="preserve"> této Smlouvy</w:t>
      </w:r>
      <w:r w:rsidRPr="00577D93">
        <w:t xml:space="preserve">. </w:t>
      </w:r>
    </w:p>
    <w:p w14:paraId="44ACD039" w14:textId="6DF47AD8" w:rsidR="00467CE3" w:rsidRPr="00577D93" w:rsidRDefault="00467CE3" w:rsidP="00C74FFB">
      <w:pPr>
        <w:pStyle w:val="11odst"/>
      </w:pPr>
      <w:r w:rsidRPr="00577D93">
        <w:t>Dílčí smlouvy na provedení prof</w:t>
      </w:r>
      <w:r w:rsidR="00842412" w:rsidRPr="00577D93">
        <w:t>y</w:t>
      </w:r>
      <w:r w:rsidRPr="00577D93">
        <w:t xml:space="preserve">laxe HW mohou být v souladu s touto </w:t>
      </w:r>
      <w:r w:rsidR="004352DC">
        <w:t>Smlouvou</w:t>
      </w:r>
      <w:r w:rsidRPr="00577D93">
        <w:t xml:space="preserve"> Smluvními stranami uzavírány</w:t>
      </w:r>
      <w:r w:rsidR="00842412" w:rsidRPr="00577D93">
        <w:t xml:space="preserve"> ode dne dodání 1. kusu HW objednaného na základě této </w:t>
      </w:r>
      <w:r w:rsidR="004352DC">
        <w:t>Smlouvy</w:t>
      </w:r>
      <w:r w:rsidR="00842412" w:rsidRPr="00577D93">
        <w:t xml:space="preserve"> </w:t>
      </w:r>
      <w:r w:rsidRPr="00577D93">
        <w:t xml:space="preserve">po dobu </w:t>
      </w:r>
      <w:r w:rsidR="006E05D4">
        <w:t>5</w:t>
      </w:r>
      <w:r w:rsidR="006E05D4" w:rsidRPr="00577D93">
        <w:t xml:space="preserve"> </w:t>
      </w:r>
      <w:r w:rsidRPr="00577D93">
        <w:t>let od dodání posledního kusu HW</w:t>
      </w:r>
      <w:r w:rsidR="005A18B1">
        <w:t xml:space="preserve">, maximálně však 8 let od nabytí účinnosti této </w:t>
      </w:r>
      <w:r w:rsidR="004352DC">
        <w:t>Smlouvy</w:t>
      </w:r>
      <w:r w:rsidR="005A18B1">
        <w:t>.</w:t>
      </w:r>
    </w:p>
    <w:p w14:paraId="1D8D68CC" w14:textId="5719AAD3" w:rsidR="00842412" w:rsidRPr="00577D93" w:rsidRDefault="00842412" w:rsidP="00C74FFB">
      <w:pPr>
        <w:pStyle w:val="11odst"/>
      </w:pPr>
      <w:r w:rsidRPr="00577D93">
        <w:t>Paušální služby budou poskytovány</w:t>
      </w:r>
      <w:r w:rsidR="00D21104" w:rsidRPr="00577D93">
        <w:t xml:space="preserve"> </w:t>
      </w:r>
      <w:r w:rsidRPr="00577D93">
        <w:t xml:space="preserve">od dodání </w:t>
      </w:r>
      <w:r w:rsidR="00F85FBD">
        <w:t>1.</w:t>
      </w:r>
      <w:r w:rsidRPr="00577D93">
        <w:t xml:space="preserve"> kusu HW do okamžiku uplynutí </w:t>
      </w:r>
      <w:r w:rsidR="006E05D4">
        <w:t>5</w:t>
      </w:r>
      <w:r w:rsidR="006E05D4" w:rsidRPr="00577D93">
        <w:t xml:space="preserve"> </w:t>
      </w:r>
      <w:r w:rsidRPr="00577D93">
        <w:t>let od dodání posledního kusu HW</w:t>
      </w:r>
      <w:r w:rsidR="00417CF1">
        <w:t xml:space="preserve">, maximálně však 8 let od nabytí účinnosti této </w:t>
      </w:r>
      <w:r w:rsidR="004352DC">
        <w:t>Smlouvy</w:t>
      </w:r>
      <w:r w:rsidRPr="00577D93">
        <w:t>.</w:t>
      </w:r>
    </w:p>
    <w:p w14:paraId="2B169A24" w14:textId="0EBB5252" w:rsidR="00467CE3" w:rsidRPr="00453A05" w:rsidRDefault="00842412" w:rsidP="00C74FFB">
      <w:pPr>
        <w:pStyle w:val="11odst"/>
      </w:pPr>
      <w:r w:rsidRPr="00453A05">
        <w:t xml:space="preserve">Servisní služby budou prováděny </w:t>
      </w:r>
      <w:r w:rsidR="00D21104" w:rsidRPr="00453A05">
        <w:t xml:space="preserve">ode dne dodání 1. kusu HW objednaného na základě této </w:t>
      </w:r>
      <w:r w:rsidR="004352DC">
        <w:t>Smlouvy</w:t>
      </w:r>
      <w:r w:rsidR="00D21104" w:rsidRPr="00453A05">
        <w:t xml:space="preserve"> po dobu </w:t>
      </w:r>
      <w:r w:rsidR="006E05D4">
        <w:t>5</w:t>
      </w:r>
      <w:r w:rsidR="006E05D4" w:rsidRPr="00453A05">
        <w:t xml:space="preserve"> </w:t>
      </w:r>
      <w:r w:rsidR="00D21104" w:rsidRPr="00453A05">
        <w:t>let od dodání posledního kusu HW</w:t>
      </w:r>
      <w:r w:rsidR="00417CF1">
        <w:t xml:space="preserve">, maximálně však 8 let od nabytí účinnosti této </w:t>
      </w:r>
      <w:r w:rsidR="004352DC">
        <w:t>Smlouvy</w:t>
      </w:r>
      <w:r w:rsidR="00417CF1" w:rsidRPr="00577D93">
        <w:t>.</w:t>
      </w:r>
    </w:p>
    <w:p w14:paraId="74C9AAE1" w14:textId="5F7D9F6E" w:rsidR="00CD740E" w:rsidRPr="00453A05" w:rsidRDefault="00CD740E" w:rsidP="00C74FFB">
      <w:pPr>
        <w:pStyle w:val="11odst"/>
      </w:pPr>
      <w:r w:rsidRPr="00453A05">
        <w:t xml:space="preserve">Doba účinnosti jednotlivých Dílčích smluv uzavřených před uplynutím doby trvání této </w:t>
      </w:r>
      <w:r w:rsidR="004352DC">
        <w:t>Smlouvy</w:t>
      </w:r>
      <w:r w:rsidR="00732AA7" w:rsidRPr="00453A05">
        <w:t xml:space="preserve"> </w:t>
      </w:r>
      <w:r w:rsidRPr="00453A05">
        <w:t>může přesáhnout dobu dle předchozí věty</w:t>
      </w:r>
      <w:r w:rsidR="00732AA7" w:rsidRPr="00453A05">
        <w:t>.</w:t>
      </w:r>
      <w:r w:rsidR="004214DE" w:rsidRPr="00453A05">
        <w:t xml:space="preserve"> Ukončení </w:t>
      </w:r>
      <w:r w:rsidR="004352DC">
        <w:t>Smlouvy</w:t>
      </w:r>
      <w:r w:rsidR="004214DE" w:rsidRPr="00453A05">
        <w:t xml:space="preserve"> nemá vliv na již akceptované Objednávky. Ustanovení této </w:t>
      </w:r>
      <w:r w:rsidR="004352DC">
        <w:t>Smlouvy</w:t>
      </w:r>
      <w:r w:rsidR="004214DE" w:rsidRPr="00453A05">
        <w:t xml:space="preserve"> se použijí na akceptované Objednávky i po ukončení </w:t>
      </w:r>
      <w:r w:rsidR="004352DC">
        <w:t>Smlouvy</w:t>
      </w:r>
      <w:r w:rsidR="004214DE" w:rsidRPr="00453A05">
        <w:t xml:space="preserve">. </w:t>
      </w:r>
    </w:p>
    <w:p w14:paraId="77AD6DF3" w14:textId="72C01587" w:rsidR="00CD740E" w:rsidRPr="00FD23CD" w:rsidRDefault="004352DC" w:rsidP="00C74FFB">
      <w:pPr>
        <w:pStyle w:val="11odst"/>
      </w:pPr>
      <w:bookmarkStart w:id="23" w:name="_Ref520383337"/>
      <w:r>
        <w:t>Smlouva</w:t>
      </w:r>
      <w:r w:rsidR="000D2D6D" w:rsidRPr="00FD23CD">
        <w:t xml:space="preserve"> </w:t>
      </w:r>
      <w:r w:rsidR="00CD740E" w:rsidRPr="00FD23CD">
        <w:t>zaniká:</w:t>
      </w:r>
      <w:bookmarkEnd w:id="23"/>
    </w:p>
    <w:p w14:paraId="535FF8FD" w14:textId="5FE5A2D0" w:rsidR="00CD740E" w:rsidRPr="00FD23CD" w:rsidRDefault="009E79D0" w:rsidP="00687A81">
      <w:pPr>
        <w:pStyle w:val="aodst"/>
      </w:pPr>
      <w:r>
        <w:t>písemnou</w:t>
      </w:r>
      <w:r w:rsidRPr="00FD23CD">
        <w:t xml:space="preserve"> </w:t>
      </w:r>
      <w:r w:rsidR="00CD740E" w:rsidRPr="00FD23CD">
        <w:t xml:space="preserve">dohodou Stran; </w:t>
      </w:r>
    </w:p>
    <w:p w14:paraId="23DFE98A" w14:textId="53B63F9A" w:rsidR="00CD740E" w:rsidRPr="00FD23CD" w:rsidRDefault="009E79D0" w:rsidP="00687A81">
      <w:pPr>
        <w:pStyle w:val="aodst"/>
      </w:pPr>
      <w:bookmarkStart w:id="24" w:name="_Ref514610173"/>
      <w:r>
        <w:t>písemným</w:t>
      </w:r>
      <w:r w:rsidRPr="00FD23CD">
        <w:t xml:space="preserve"> </w:t>
      </w:r>
      <w:r w:rsidR="00CD740E" w:rsidRPr="00FD23CD">
        <w:t xml:space="preserve">odstoupením od </w:t>
      </w:r>
      <w:r w:rsidR="002D23BA">
        <w:t>Smlouvy</w:t>
      </w:r>
      <w:r w:rsidR="00CD740E" w:rsidRPr="00FD23CD">
        <w:t xml:space="preserve"> kteroukoliv ze Stran v případech uvedených v této </w:t>
      </w:r>
      <w:r w:rsidR="004352DC">
        <w:t>Smlouvě</w:t>
      </w:r>
      <w:r w:rsidR="005A1010">
        <w:t xml:space="preserve"> nebo jejích přílohách nebo vyplývajících z právních předpisů</w:t>
      </w:r>
      <w:r w:rsidR="00CD740E" w:rsidRPr="00FD23CD">
        <w:t>;</w:t>
      </w:r>
      <w:bookmarkEnd w:id="24"/>
    </w:p>
    <w:p w14:paraId="3CB0F282" w14:textId="49690027" w:rsidR="00CD740E" w:rsidRDefault="0057521E" w:rsidP="00687A81">
      <w:pPr>
        <w:pStyle w:val="aodst"/>
      </w:pPr>
      <w:r>
        <w:t>písemnou</w:t>
      </w:r>
      <w:r w:rsidRPr="00FD23CD">
        <w:t xml:space="preserve"> </w:t>
      </w:r>
      <w:r w:rsidR="00CD740E" w:rsidRPr="00FD23CD">
        <w:t xml:space="preserve">výpovědí </w:t>
      </w:r>
      <w:r w:rsidR="002D23BA">
        <w:t>Smlouvy</w:t>
      </w:r>
      <w:r w:rsidR="00CD740E" w:rsidRPr="00FD23CD">
        <w:t xml:space="preserve"> kteroukoliv ze Stran v případech uvedených v této </w:t>
      </w:r>
      <w:r w:rsidR="004352DC">
        <w:t>Smlouvě</w:t>
      </w:r>
      <w:r w:rsidR="005A1010">
        <w:t xml:space="preserve"> nebo jejích přílohách nebo vyplývajících z právních předpisů</w:t>
      </w:r>
      <w:r w:rsidR="00CD740E" w:rsidRPr="00FD23CD">
        <w:t>.</w:t>
      </w:r>
    </w:p>
    <w:p w14:paraId="7052CD4F" w14:textId="5B380DEE" w:rsidR="00647B41" w:rsidRDefault="00647B41" w:rsidP="00C74FFB">
      <w:pPr>
        <w:pStyle w:val="11odst"/>
      </w:pPr>
      <w:bookmarkStart w:id="25" w:name="_Ref190857319"/>
      <w:bookmarkStart w:id="26" w:name="_Ref288757061"/>
      <w:r>
        <w:t xml:space="preserve">Maximální </w:t>
      </w:r>
      <w:r w:rsidR="00EC0DED">
        <w:t xml:space="preserve">hodnota </w:t>
      </w:r>
      <w:r>
        <w:t>Plnění, kter</w:t>
      </w:r>
      <w:r w:rsidR="00EC0DED">
        <w:t>é</w:t>
      </w:r>
      <w:r>
        <w:t xml:space="preserve"> je možné na základě této </w:t>
      </w:r>
      <w:r w:rsidR="002D23BA">
        <w:t>Smlouvy</w:t>
      </w:r>
      <w:r>
        <w:t xml:space="preserve"> provést činí </w:t>
      </w:r>
      <w:r w:rsidR="00DD725E">
        <w:t>135.000.000</w:t>
      </w:r>
      <w:r w:rsidR="00EC0DED">
        <w:t> </w:t>
      </w:r>
      <w:r>
        <w:t>Kč bez DPH.</w:t>
      </w:r>
      <w:bookmarkEnd w:id="25"/>
    </w:p>
    <w:p w14:paraId="6AC27045" w14:textId="661B0494" w:rsidR="00CD740E" w:rsidRPr="00550131" w:rsidRDefault="00F058BE" w:rsidP="00C74FFB">
      <w:pPr>
        <w:pStyle w:val="11odst"/>
      </w:pPr>
      <w:r>
        <w:t>Kupující</w:t>
      </w:r>
      <w:r w:rsidRPr="00FD23CD">
        <w:t xml:space="preserve"> </w:t>
      </w:r>
      <w:r w:rsidR="00CD740E" w:rsidRPr="00FD23CD">
        <w:t xml:space="preserve">je oprávněn odstoupit od této </w:t>
      </w:r>
      <w:r w:rsidR="002D23BA">
        <w:t>Smlouvy</w:t>
      </w:r>
      <w:r w:rsidR="00CD740E" w:rsidRPr="00FD23CD">
        <w:t xml:space="preserve"> v případě, že</w:t>
      </w:r>
      <w:r>
        <w:t xml:space="preserve"> Prodávající</w:t>
      </w:r>
      <w:r w:rsidR="00CD740E" w:rsidRPr="00FD23CD">
        <w:t>:</w:t>
      </w:r>
    </w:p>
    <w:p w14:paraId="4059E8A0" w14:textId="023959CD" w:rsidR="00CD740E" w:rsidRPr="004A5105" w:rsidRDefault="00CD740E" w:rsidP="00687A81">
      <w:pPr>
        <w:pStyle w:val="aodst"/>
      </w:pPr>
      <w:r w:rsidRPr="00FD23CD">
        <w:t xml:space="preserve">je opakovaně </w:t>
      </w:r>
      <w:r w:rsidR="00F058BE">
        <w:t>(</w:t>
      </w:r>
      <w:r w:rsidRPr="00FD23CD">
        <w:t xml:space="preserve">alespoň </w:t>
      </w:r>
      <w:r w:rsidRPr="00F606B7">
        <w:t>podruhé</w:t>
      </w:r>
      <w:r w:rsidR="00F058BE">
        <w:t>)</w:t>
      </w:r>
      <w:r w:rsidRPr="00FD23CD">
        <w:t xml:space="preserve"> za dobu trvání </w:t>
      </w:r>
      <w:r w:rsidR="002D23BA">
        <w:t>Smlouvy</w:t>
      </w:r>
      <w:r w:rsidR="00732AA7" w:rsidRPr="00FD23CD">
        <w:t xml:space="preserve"> </w:t>
      </w:r>
      <w:r w:rsidRPr="00FD23CD">
        <w:t>v </w:t>
      </w:r>
      <w:r w:rsidRPr="004A5105">
        <w:t>prodlení s</w:t>
      </w:r>
      <w:r w:rsidR="00F058BE">
        <w:t xml:space="preserve"> dodáním HW </w:t>
      </w:r>
      <w:r w:rsidRPr="004A5105">
        <w:t xml:space="preserve">či </w:t>
      </w:r>
      <w:r w:rsidR="00F058BE">
        <w:t>jeho</w:t>
      </w:r>
      <w:r w:rsidRPr="004A5105">
        <w:t xml:space="preserve"> </w:t>
      </w:r>
      <w:r w:rsidR="00F058BE" w:rsidRPr="004A5105">
        <w:t>část</w:t>
      </w:r>
      <w:r w:rsidR="00F058BE">
        <w:t>i</w:t>
      </w:r>
      <w:r w:rsidR="005A1010">
        <w:t xml:space="preserve"> (</w:t>
      </w:r>
      <w:r w:rsidRPr="004A5105">
        <w:t xml:space="preserve">je-li </w:t>
      </w:r>
      <w:r w:rsidR="00F058BE">
        <w:t>dodání HW</w:t>
      </w:r>
      <w:r w:rsidR="00F058BE" w:rsidRPr="004A5105">
        <w:t xml:space="preserve"> </w:t>
      </w:r>
      <w:r w:rsidRPr="004A5105">
        <w:t>dle Dílčí smlouvy prováděno po částech</w:t>
      </w:r>
      <w:r w:rsidR="005A1010">
        <w:t>)</w:t>
      </w:r>
      <w:r w:rsidRPr="004A5105">
        <w:t xml:space="preserve"> a nezjedná nápravu ani do </w:t>
      </w:r>
      <w:r w:rsidRPr="00F606B7">
        <w:t>patnácti (</w:t>
      </w:r>
      <w:r w:rsidR="007753F8">
        <w:t>1</w:t>
      </w:r>
      <w:r w:rsidRPr="00F606B7">
        <w:t>5) dnů</w:t>
      </w:r>
      <w:r w:rsidRPr="004A5105">
        <w:t xml:space="preserve"> od doručení písemného oznámení </w:t>
      </w:r>
      <w:r w:rsidR="007B558B">
        <w:t>Kupující</w:t>
      </w:r>
      <w:r w:rsidR="00311FCE">
        <w:t>mu</w:t>
      </w:r>
      <w:r w:rsidRPr="004A5105">
        <w:t xml:space="preserve"> o takovém prodlení.</w:t>
      </w:r>
    </w:p>
    <w:p w14:paraId="543E08A2" w14:textId="73B9F746" w:rsidR="00CD740E" w:rsidRPr="004A5105" w:rsidRDefault="00CD740E" w:rsidP="00687A81">
      <w:pPr>
        <w:pStyle w:val="aodst"/>
      </w:pPr>
      <w:r w:rsidRPr="004A5105">
        <w:t xml:space="preserve">je opakovaně </w:t>
      </w:r>
      <w:r w:rsidR="00F058BE">
        <w:t>(</w:t>
      </w:r>
      <w:r w:rsidRPr="004A5105">
        <w:t xml:space="preserve">alespoň </w:t>
      </w:r>
      <w:r w:rsidRPr="00F606B7">
        <w:t>podruhé</w:t>
      </w:r>
      <w:r w:rsidR="00F058BE">
        <w:t>)</w:t>
      </w:r>
      <w:r w:rsidRPr="004A5105">
        <w:t xml:space="preserve"> za dobu trvání </w:t>
      </w:r>
      <w:r w:rsidR="002D23BA">
        <w:t>Smlouvy</w:t>
      </w:r>
      <w:r w:rsidR="00732AA7" w:rsidRPr="004A5105">
        <w:t xml:space="preserve"> </w:t>
      </w:r>
      <w:r w:rsidRPr="004A5105">
        <w:t>v prodlení s</w:t>
      </w:r>
      <w:r w:rsidR="00F058BE">
        <w:t> dodáním HW</w:t>
      </w:r>
      <w:r w:rsidR="00F058BE" w:rsidRPr="004A5105">
        <w:t xml:space="preserve"> </w:t>
      </w:r>
      <w:r w:rsidRPr="004A5105">
        <w:t>či jakékoliv dílčí částí Plnění</w:t>
      </w:r>
      <w:r w:rsidR="005A1010">
        <w:t xml:space="preserve"> (</w:t>
      </w:r>
      <w:r w:rsidRPr="004A5105">
        <w:t>je-li Plnění dle Dílčí smlouvy prováděno po částech</w:t>
      </w:r>
      <w:r w:rsidR="005A1010">
        <w:t>)</w:t>
      </w:r>
      <w:r w:rsidRPr="004A5105">
        <w:t xml:space="preserve"> déle než </w:t>
      </w:r>
      <w:r w:rsidRPr="00F606B7">
        <w:t>dva (2) měsíce</w:t>
      </w:r>
      <w:r w:rsidR="004A5105">
        <w:rPr>
          <w:i/>
        </w:rPr>
        <w:t xml:space="preserve">, </w:t>
      </w:r>
      <w:r w:rsidRPr="004A5105">
        <w:t>a to i bez nutnosti zaslání předchozího upozornění.</w:t>
      </w:r>
    </w:p>
    <w:bookmarkEnd w:id="26"/>
    <w:p w14:paraId="42B2950C" w14:textId="25F5B37F" w:rsidR="00E627E2" w:rsidRPr="004A5105" w:rsidRDefault="007B558B" w:rsidP="00687A81">
      <w:pPr>
        <w:pStyle w:val="aodst"/>
      </w:pPr>
      <w:r>
        <w:t>Prodávající</w:t>
      </w:r>
      <w:r w:rsidR="00CD740E" w:rsidRPr="004A5105">
        <w:t xml:space="preserve"> poruší kteroukoliv svoji povinnost dle této </w:t>
      </w:r>
      <w:r w:rsidR="002D23BA">
        <w:t>Smlouvy</w:t>
      </w:r>
      <w:r w:rsidR="00CD740E" w:rsidRPr="004A5105">
        <w:t xml:space="preserve"> jiným než podstatným způsobem a ve lhůtě patnácti </w:t>
      </w:r>
      <w:r w:rsidR="00CD740E" w:rsidRPr="00F606B7">
        <w:t>(15) dnů</w:t>
      </w:r>
      <w:r w:rsidR="00CD740E" w:rsidRPr="00F606B7">
        <w:rPr>
          <w:i/>
        </w:rPr>
        <w:t xml:space="preserve"> </w:t>
      </w:r>
      <w:r w:rsidR="00CD740E" w:rsidRPr="004A5105">
        <w:t xml:space="preserve">od doručení písemného oznámení </w:t>
      </w:r>
      <w:r>
        <w:t>Kupující</w:t>
      </w:r>
      <w:r w:rsidR="00311FCE">
        <w:t>mu</w:t>
      </w:r>
      <w:r w:rsidR="00CD740E" w:rsidRPr="004A5105">
        <w:t xml:space="preserve"> toto své porušení nenapraví.</w:t>
      </w:r>
    </w:p>
    <w:p w14:paraId="344758AD" w14:textId="0089C0D5" w:rsidR="00D66E8D" w:rsidRDefault="007B558B" w:rsidP="00687A81">
      <w:pPr>
        <w:pStyle w:val="aodst"/>
      </w:pPr>
      <w:r>
        <w:t>Prodávající</w:t>
      </w:r>
      <w:r w:rsidR="005A1010">
        <w:t xml:space="preserve"> min</w:t>
      </w:r>
      <w:r w:rsidR="000978EE">
        <w:t>imálně</w:t>
      </w:r>
      <w:r w:rsidR="005A1010">
        <w:t xml:space="preserve"> </w:t>
      </w:r>
      <w:r w:rsidR="00F0745C">
        <w:t xml:space="preserve">třikrát </w:t>
      </w:r>
      <w:r w:rsidR="005A1010">
        <w:t xml:space="preserve">odmítne akceptovat Objednávku, aniž má k tomu </w:t>
      </w:r>
      <w:r w:rsidR="005A1010" w:rsidRPr="00B25097">
        <w:t>spravedlivý důvod</w:t>
      </w:r>
      <w:r w:rsidR="00D66E8D" w:rsidRPr="007B1884">
        <w:t>.</w:t>
      </w:r>
    </w:p>
    <w:p w14:paraId="7969A2AD" w14:textId="52C98B0F" w:rsidR="00126B23" w:rsidRPr="004A5105" w:rsidRDefault="00126B23" w:rsidP="00C74FFB">
      <w:pPr>
        <w:pStyle w:val="11odst"/>
      </w:pPr>
      <w:bookmarkStart w:id="27" w:name="_Ref514873336"/>
      <w:r w:rsidRPr="004A5105">
        <w:t xml:space="preserve">Výpověď </w:t>
      </w:r>
      <w:r w:rsidR="002D23BA">
        <w:t>Smlouvy</w:t>
      </w:r>
      <w:r w:rsidRPr="004A5105">
        <w:t xml:space="preserve"> bez uvedení důvodu:</w:t>
      </w:r>
    </w:p>
    <w:p w14:paraId="6492CDF1" w14:textId="6FD7E0B6" w:rsidR="00126B23" w:rsidRDefault="00126B23" w:rsidP="00C74FFB">
      <w:pPr>
        <w:pStyle w:val="111odst"/>
      </w:pPr>
      <w:bookmarkStart w:id="28" w:name="_Ref180740156"/>
      <w:r w:rsidRPr="00126B23">
        <w:t>Kupující</w:t>
      </w:r>
      <w:r w:rsidRPr="004A5105">
        <w:t xml:space="preserve"> je oprávněn tuto </w:t>
      </w:r>
      <w:r w:rsidR="004352DC">
        <w:t>Smlouvu</w:t>
      </w:r>
      <w:r w:rsidRPr="004A5105">
        <w:t xml:space="preserve"> jako celek vypovědět bez udání důvodu s výpovědní dobou </w:t>
      </w:r>
      <w:r w:rsidR="00C54F75">
        <w:t>šest</w:t>
      </w:r>
      <w:r w:rsidR="00C54F75" w:rsidRPr="007B1884">
        <w:t xml:space="preserve"> </w:t>
      </w:r>
      <w:r w:rsidRPr="00B25097">
        <w:t>(</w:t>
      </w:r>
      <w:r w:rsidR="0057521E" w:rsidRPr="00B25097">
        <w:t>6</w:t>
      </w:r>
      <w:r w:rsidRPr="00B25097">
        <w:t>)</w:t>
      </w:r>
      <w:r w:rsidRPr="007B1884">
        <w:t xml:space="preserve"> měsíců</w:t>
      </w:r>
      <w:r w:rsidRPr="004A5105">
        <w:t xml:space="preserve">, která začne běžet první (1.) den kalendářního měsíce </w:t>
      </w:r>
      <w:r w:rsidRPr="004A5105">
        <w:lastRenderedPageBreak/>
        <w:t xml:space="preserve">následujícího po kalendářním měsíci, ve kterém byla výpověď doručena </w:t>
      </w:r>
      <w:r>
        <w:t>Prodávajícímu</w:t>
      </w:r>
      <w:r w:rsidRPr="004A5105">
        <w:t xml:space="preserve">. </w:t>
      </w:r>
      <w:bookmarkEnd w:id="27"/>
      <w:bookmarkEnd w:id="28"/>
    </w:p>
    <w:p w14:paraId="4151F5F7" w14:textId="42B453E5" w:rsidR="00126B23" w:rsidRPr="004A5105" w:rsidRDefault="00126B23" w:rsidP="00C74FFB">
      <w:pPr>
        <w:pStyle w:val="111odst"/>
      </w:pPr>
      <w:r w:rsidRPr="00126B23">
        <w:t>Výpověď</w:t>
      </w:r>
      <w:r>
        <w:t xml:space="preserve"> dle tohoto odstavce nemá vliv na Dílčí smlouvy uzavřené do doby uplynutí výpovědní doby.</w:t>
      </w:r>
    </w:p>
    <w:p w14:paraId="5864E689" w14:textId="799CBE96" w:rsidR="002B282F" w:rsidRDefault="002B282F" w:rsidP="00EE48B7">
      <w:pPr>
        <w:pStyle w:val="1lnek"/>
      </w:pPr>
      <w:bookmarkStart w:id="29" w:name="_Ref180736238"/>
      <w:r>
        <w:t>Vyhrazená změna závazku dle § 100 odst. 2 ZZVZ</w:t>
      </w:r>
      <w:bookmarkEnd w:id="29"/>
    </w:p>
    <w:p w14:paraId="7DB77542" w14:textId="395390A8" w:rsidR="002B282F" w:rsidRDefault="002B282F" w:rsidP="00C74FFB">
      <w:pPr>
        <w:pStyle w:val="11odst"/>
      </w:pPr>
      <w:bookmarkStart w:id="30" w:name="_Hlk179269329"/>
      <w:r>
        <w:t xml:space="preserve">Kupující si v souladu s § 100 odst. 2 ZZVZ vyhrazuje změnu Prodávajícího v průběhu plnění veřejné zakázky, a to v případě, kdy uzavřená </w:t>
      </w:r>
      <w:r w:rsidR="004352DC">
        <w:t>Smlouva</w:t>
      </w:r>
      <w:r>
        <w:t xml:space="preserve"> s Prodávajícím bude ukončena, a to následovně:</w:t>
      </w:r>
    </w:p>
    <w:p w14:paraId="021A56DF" w14:textId="759CFBF2" w:rsidR="002B282F" w:rsidRDefault="002B282F" w:rsidP="002B282F">
      <w:pPr>
        <w:pStyle w:val="Odstbez"/>
        <w:numPr>
          <w:ilvl w:val="0"/>
          <w:numId w:val="51"/>
        </w:numPr>
      </w:pPr>
      <w:r>
        <w:t>jednostranným právním jednáním Kupujícího vůči Prodávajícímu (odstoupení, výpověď nebo jinak pojmenované právní jednání s obdobnými právními účinky)</w:t>
      </w:r>
      <w:r w:rsidR="00F0745C">
        <w:t xml:space="preserve"> vyjma výpovědí bez udání důvodu upravenou v čl. </w:t>
      </w:r>
      <w:r w:rsidR="00F0745C">
        <w:fldChar w:fldCharType="begin"/>
      </w:r>
      <w:r w:rsidR="00F0745C">
        <w:instrText xml:space="preserve"> REF _Ref180740156 \r \h </w:instrText>
      </w:r>
      <w:r w:rsidR="00F0745C">
        <w:fldChar w:fldCharType="separate"/>
      </w:r>
      <w:r w:rsidR="00CC492E">
        <w:t>6.9.1</w:t>
      </w:r>
      <w:r w:rsidR="00F0745C">
        <w:fldChar w:fldCharType="end"/>
      </w:r>
      <w:r w:rsidR="00F0745C">
        <w:t xml:space="preserve"> této </w:t>
      </w:r>
      <w:r w:rsidR="002D23BA">
        <w:t>Smlouvy</w:t>
      </w:r>
      <w:r>
        <w:t>;</w:t>
      </w:r>
    </w:p>
    <w:p w14:paraId="47836015" w14:textId="35CA0234" w:rsidR="002B282F" w:rsidRDefault="002B282F" w:rsidP="002B282F">
      <w:pPr>
        <w:pStyle w:val="Odstbez"/>
        <w:numPr>
          <w:ilvl w:val="0"/>
          <w:numId w:val="51"/>
        </w:numPr>
      </w:pPr>
      <w:r>
        <w:t>jednostranným právním jednáním Prodávajícího vůči Kupujícímu (odstoupení, výpověď nebo jinak pojmenované právní jednání s obdobnými právními účinky);</w:t>
      </w:r>
    </w:p>
    <w:p w14:paraId="1609F2E1" w14:textId="4ED2D551" w:rsidR="002B282F" w:rsidRDefault="002B282F" w:rsidP="002B282F">
      <w:pPr>
        <w:pStyle w:val="Odstbez"/>
        <w:numPr>
          <w:ilvl w:val="0"/>
          <w:numId w:val="51"/>
        </w:numPr>
      </w:pPr>
      <w:r>
        <w:t xml:space="preserve">nezávisle na vůli smluvních stran nebo jiným způsobem, se kterým právní předpisy spojují zánik účasti Prodávajícího na </w:t>
      </w:r>
      <w:r w:rsidR="004352DC">
        <w:t>Smlouvě</w:t>
      </w:r>
      <w:r>
        <w:t xml:space="preserve"> vyjma uplynutí doby či dosažení </w:t>
      </w:r>
      <w:r w:rsidR="00237BFA">
        <w:t xml:space="preserve">maximální hodnoty Plnění dle odst. </w:t>
      </w:r>
      <w:r w:rsidR="00237BFA">
        <w:fldChar w:fldCharType="begin"/>
      </w:r>
      <w:r w:rsidR="00237BFA">
        <w:instrText xml:space="preserve"> REF _Ref190857319 \r \h </w:instrText>
      </w:r>
      <w:r w:rsidR="00237BFA">
        <w:fldChar w:fldCharType="separate"/>
      </w:r>
      <w:r w:rsidR="00CC492E">
        <w:t>6.7</w:t>
      </w:r>
      <w:r w:rsidR="00237BFA">
        <w:fldChar w:fldCharType="end"/>
      </w:r>
      <w:r w:rsidR="00237BFA">
        <w:t xml:space="preserve"> </w:t>
      </w:r>
      <w:r w:rsidR="002D23BA">
        <w:t>Smlouvy</w:t>
      </w:r>
      <w:r>
        <w:t>;</w:t>
      </w:r>
    </w:p>
    <w:p w14:paraId="16B765C7" w14:textId="39B6538A" w:rsidR="002B282F" w:rsidRDefault="002B282F" w:rsidP="002B282F">
      <w:pPr>
        <w:pStyle w:val="Odstbez"/>
        <w:numPr>
          <w:ilvl w:val="0"/>
          <w:numId w:val="51"/>
        </w:numPr>
      </w:pPr>
      <w:r>
        <w:t xml:space="preserve">dohodou smluvních stran o ukončení </w:t>
      </w:r>
      <w:r w:rsidR="004352DC">
        <w:t>Smlouvy</w:t>
      </w:r>
      <w:r>
        <w:t>.</w:t>
      </w:r>
    </w:p>
    <w:p w14:paraId="14C83413" w14:textId="470043F5" w:rsidR="002B282F" w:rsidRDefault="002B282F" w:rsidP="002B282F">
      <w:pPr>
        <w:pStyle w:val="Odstbez"/>
      </w:pPr>
      <w:r>
        <w:t xml:space="preserve">Nastane-li některý z případů ukončení </w:t>
      </w:r>
      <w:r w:rsidR="002D23BA">
        <w:t>Smlouvy</w:t>
      </w:r>
      <w:r>
        <w:t xml:space="preserve"> popsaných výše, je Kupující oprávněn uzavřít </w:t>
      </w:r>
      <w:r w:rsidR="004352DC">
        <w:t>Smlouvu</w:t>
      </w:r>
      <w:r>
        <w:t xml:space="preserve"> s novým dodavatelem, tj. s účastníkem původního zadávacího řízení, který se v rámci hodnocení nabídek umístil jako další v pořadí, a to za podmínek uvedených níže. Předpokladem pro uzavření </w:t>
      </w:r>
      <w:r w:rsidR="002D23BA">
        <w:t>Smlouvy</w:t>
      </w:r>
      <w:r>
        <w:t xml:space="preserve"> s novým dodavatelem je souhlas nového dodavatele s uzavřením </w:t>
      </w:r>
      <w:r w:rsidR="002D23BA">
        <w:t>Smlouvy</w:t>
      </w:r>
      <w:r>
        <w:t xml:space="preserve"> a posouzení nabídky nového dodavatele s ohledem na její ekonomickou výhodnost.</w:t>
      </w:r>
    </w:p>
    <w:p w14:paraId="523F8480" w14:textId="1FDEF8BB" w:rsidR="00335745" w:rsidRDefault="002B282F" w:rsidP="00C74FFB">
      <w:pPr>
        <w:pStyle w:val="11odst"/>
      </w:pPr>
      <w:r>
        <w:t xml:space="preserve">S novým dodavatelem bude uzavřena </w:t>
      </w:r>
      <w:r w:rsidR="004352DC">
        <w:t>Smlouva</w:t>
      </w:r>
      <w:r>
        <w:t xml:space="preserve"> na </w:t>
      </w:r>
      <w:r w:rsidR="00593ADF">
        <w:t xml:space="preserve">zbývající </w:t>
      </w:r>
      <w:r>
        <w:t xml:space="preserve">část veřejné zakázky za podmínek dle jeho nabídky předložené v zadávacím řízení upravených v souladu s článkem </w:t>
      </w:r>
      <w:r>
        <w:fldChar w:fldCharType="begin"/>
      </w:r>
      <w:r>
        <w:instrText xml:space="preserve"> REF _Ref180736238 \r \h </w:instrText>
      </w:r>
      <w:r>
        <w:fldChar w:fldCharType="separate"/>
      </w:r>
      <w:r w:rsidR="00CC492E">
        <w:t>7</w:t>
      </w:r>
      <w:r>
        <w:fldChar w:fldCharType="end"/>
      </w:r>
      <w:r>
        <w:t xml:space="preserve"> této </w:t>
      </w:r>
      <w:r w:rsidR="002D23BA">
        <w:t>Smlouvy</w:t>
      </w:r>
      <w:r>
        <w:t xml:space="preserve">. Předmět plnění bude shodný s plněním vymezeným v zadávacím řízení. Limit </w:t>
      </w:r>
      <w:r w:rsidR="002D23BA">
        <w:t>Smlouvy</w:t>
      </w:r>
      <w:r>
        <w:t xml:space="preserve"> bude ponížen o </w:t>
      </w:r>
      <w:r w:rsidR="00335745">
        <w:t>výši,</w:t>
      </w:r>
      <w:r>
        <w:t xml:space="preserve"> v níž byl vyčerpán předchozím dodavatelem (popřípadě dodavateli). </w:t>
      </w:r>
    </w:p>
    <w:p w14:paraId="5F8279E4" w14:textId="1BBFA210" w:rsidR="002B282F" w:rsidRDefault="002B282F" w:rsidP="00C74FFB">
      <w:pPr>
        <w:pStyle w:val="11odst"/>
      </w:pPr>
      <w:r>
        <w:t xml:space="preserve">Aplikace § 100 odst. 2 ZZVZ se nevztahuje na dílčí smlouvy již zadané na základě </w:t>
      </w:r>
      <w:r w:rsidR="002D23BA">
        <w:t>Smlouvy</w:t>
      </w:r>
      <w:r>
        <w:t>.</w:t>
      </w:r>
    </w:p>
    <w:p w14:paraId="0D486AF8" w14:textId="4BFC19B8" w:rsidR="002B282F" w:rsidRDefault="002B282F" w:rsidP="00C74FFB">
      <w:pPr>
        <w:pStyle w:val="11odst"/>
      </w:pPr>
      <w:r>
        <w:t xml:space="preserve">V případě ukončení </w:t>
      </w:r>
      <w:r w:rsidR="002D23BA">
        <w:t>Smlouvy</w:t>
      </w:r>
      <w:r>
        <w:t xml:space="preserve"> s </w:t>
      </w:r>
      <w:r w:rsidR="00335745">
        <w:t>Prodávajícím</w:t>
      </w:r>
      <w:r>
        <w:t xml:space="preserve"> z důvodů uvedených výše, je </w:t>
      </w:r>
      <w:r w:rsidR="00335745">
        <w:t>Kupující</w:t>
      </w:r>
      <w:r>
        <w:t xml:space="preserve"> oprávněn vyzvat k uzavření </w:t>
      </w:r>
      <w:r w:rsidR="002D23BA">
        <w:t>Smlouvy</w:t>
      </w:r>
      <w:r>
        <w:t xml:space="preserve"> dalšího účastníka v pořadí dle hodnocení nabídek v</w:t>
      </w:r>
      <w:r w:rsidR="00335745">
        <w:t xml:space="preserve"> předmětném </w:t>
      </w:r>
      <w:r>
        <w:t xml:space="preserve">zadávacím řízení. </w:t>
      </w:r>
      <w:r w:rsidR="00335745">
        <w:t>Kupující</w:t>
      </w:r>
      <w:r>
        <w:t xml:space="preserve"> pro určení dalšího účastníka v pořadí bude postupovat analogicky k § 125 ZZVZ v návaznosti na původní zadávací řízení. </w:t>
      </w:r>
      <w:r w:rsidR="00335745">
        <w:t xml:space="preserve">Kupující </w:t>
      </w:r>
      <w:r>
        <w:t>provede posouzení splnění podmínek účasti, pokud tak neučinil v zadávacím řízení s ohledem na § 39 odst. 4 ZZVZ a posoudí, zda u posuzovaného účastníka zadávacího řízní nejsou naplněny povinné důvody pro vyloučení vybraného dodavatele dle § 48 ZZVZ (dále jen „</w:t>
      </w:r>
      <w:r w:rsidRPr="0083233E">
        <w:rPr>
          <w:i/>
          <w:iCs/>
        </w:rPr>
        <w:t xml:space="preserve">důvody, pro které by nebylo možno uzavřít </w:t>
      </w:r>
      <w:r w:rsidR="004352DC">
        <w:rPr>
          <w:i/>
          <w:iCs/>
        </w:rPr>
        <w:t>Smlouvu</w:t>
      </w:r>
      <w:r w:rsidRPr="0083233E">
        <w:rPr>
          <w:i/>
          <w:iCs/>
        </w:rPr>
        <w:t xml:space="preserve"> s dalším účastníkem v pořadí</w:t>
      </w:r>
      <w:r>
        <w:t xml:space="preserve">“). Pokud účastník, který se umístil jako další v pořadí, nesouhlasí s uzavřením </w:t>
      </w:r>
      <w:r w:rsidR="002D23BA">
        <w:t>Smlouvy</w:t>
      </w:r>
      <w:r>
        <w:t xml:space="preserve"> za podmínek dle jeho nabídky nebo jsou naplněny důvody, pro které by nebylo možno uzavřít </w:t>
      </w:r>
      <w:r w:rsidR="004352DC">
        <w:t>Smlouvu</w:t>
      </w:r>
      <w:r>
        <w:t xml:space="preserve"> s dalším účastníkem v pořadí v původním zadávacím řízení, může </w:t>
      </w:r>
      <w:r w:rsidR="00335745">
        <w:t>Kupující</w:t>
      </w:r>
      <w:r>
        <w:t xml:space="preserve"> oslovit dodavatele, který se umístil jako další v pořadí. Účastník, s nímž má být uzavřena </w:t>
      </w:r>
      <w:r w:rsidR="004352DC">
        <w:t>Smlouva</w:t>
      </w:r>
      <w:r>
        <w:t xml:space="preserve">, je povinen též splnit podmínky § 122 ZZVZ. </w:t>
      </w:r>
      <w:r w:rsidR="00335745">
        <w:t xml:space="preserve">Kupující </w:t>
      </w:r>
      <w:r>
        <w:t>je oprávněn tento postup aplikovat opakovaně</w:t>
      </w:r>
      <w:bookmarkEnd w:id="30"/>
      <w:r>
        <w:t>.</w:t>
      </w:r>
    </w:p>
    <w:p w14:paraId="07C7812A" w14:textId="44ADBE28" w:rsidR="00FD71A8" w:rsidRPr="00FD23CD" w:rsidRDefault="00FD71A8" w:rsidP="00EE48B7">
      <w:pPr>
        <w:pStyle w:val="1lnek"/>
      </w:pPr>
      <w:r w:rsidRPr="00FD23CD">
        <w:t>Doba a místo provedení plnění</w:t>
      </w:r>
    </w:p>
    <w:p w14:paraId="675CB033" w14:textId="05A0A239" w:rsidR="00FD71A8" w:rsidRPr="00550131" w:rsidRDefault="007B558B" w:rsidP="00C74FFB">
      <w:pPr>
        <w:pStyle w:val="11odst"/>
      </w:pPr>
      <w:r>
        <w:t>Prodávající</w:t>
      </w:r>
      <w:r w:rsidR="00FD71A8" w:rsidRPr="00550131">
        <w:t xml:space="preserve"> se zavazuje provést Plnění dle Dílčí smlouvy tak, aby </w:t>
      </w:r>
      <w:r w:rsidR="00550140">
        <w:t>akceptace</w:t>
      </w:r>
      <w:r w:rsidR="00FD71A8" w:rsidRPr="00550131">
        <w:t xml:space="preserve"> </w:t>
      </w:r>
      <w:r w:rsidR="008D281A">
        <w:t>HW</w:t>
      </w:r>
      <w:r w:rsidR="008D281A" w:rsidRPr="00550131">
        <w:t xml:space="preserve"> </w:t>
      </w:r>
      <w:r w:rsidR="00FD71A8" w:rsidRPr="00550131">
        <w:t>dle Dílčí smlouvy byl</w:t>
      </w:r>
      <w:r w:rsidR="00550140">
        <w:t>a</w:t>
      </w:r>
      <w:r w:rsidR="00FD71A8" w:rsidRPr="00550131">
        <w:t xml:space="preserve"> </w:t>
      </w:r>
      <w:r w:rsidR="00550140">
        <w:t>dokončena</w:t>
      </w:r>
      <w:r w:rsidR="008D281A" w:rsidRPr="00550131">
        <w:t xml:space="preserve"> </w:t>
      </w:r>
      <w:r w:rsidR="00FD71A8" w:rsidRPr="00550131">
        <w:t>nejpozději v den, který je</w:t>
      </w:r>
      <w:r w:rsidR="000978EE">
        <w:t xml:space="preserve"> uveden</w:t>
      </w:r>
      <w:r w:rsidR="00FD71A8" w:rsidRPr="00550131">
        <w:t xml:space="preserve"> </w:t>
      </w:r>
      <w:r w:rsidR="00407174" w:rsidRPr="00550131">
        <w:t>v Dílčí smlouvě</w:t>
      </w:r>
      <w:r w:rsidR="00550140">
        <w:t xml:space="preserve"> jako termín dodání HW</w:t>
      </w:r>
      <w:r w:rsidR="00FD71A8" w:rsidRPr="00550131">
        <w:t xml:space="preserve">. Změna </w:t>
      </w:r>
      <w:r w:rsidR="00407174" w:rsidRPr="00550131">
        <w:t>termínu</w:t>
      </w:r>
      <w:r w:rsidR="00732AA7" w:rsidRPr="00550131">
        <w:t xml:space="preserve"> </w:t>
      </w:r>
      <w:r w:rsidR="00FD71A8" w:rsidRPr="00550131">
        <w:t xml:space="preserve">uvedeného v Dílčí smlouvě je možná pouze v souladu s touto </w:t>
      </w:r>
      <w:r w:rsidR="004352DC">
        <w:t>Smlouvou</w:t>
      </w:r>
      <w:r w:rsidR="00FD71A8" w:rsidRPr="00550131">
        <w:t xml:space="preserve"> a za podmínek ZZVZ. </w:t>
      </w:r>
    </w:p>
    <w:p w14:paraId="69E08837" w14:textId="119AD460" w:rsidR="00FD71A8" w:rsidRPr="00550131" w:rsidRDefault="00FD71A8" w:rsidP="00C74FFB">
      <w:pPr>
        <w:pStyle w:val="11odst"/>
      </w:pPr>
      <w:bookmarkStart w:id="31" w:name="_Toc532544810"/>
      <w:bookmarkStart w:id="32" w:name="_Toc378517741"/>
      <w:bookmarkStart w:id="33" w:name="_Toc378519047"/>
      <w:bookmarkStart w:id="34" w:name="_Toc378536401"/>
      <w:bookmarkStart w:id="35" w:name="_Toc378536571"/>
      <w:bookmarkStart w:id="36" w:name="_Toc378536616"/>
      <w:bookmarkStart w:id="37" w:name="_Toc378536795"/>
      <w:bookmarkStart w:id="38" w:name="_Toc378536886"/>
      <w:bookmarkStart w:id="39" w:name="_Toc532544812"/>
      <w:bookmarkEnd w:id="31"/>
      <w:bookmarkEnd w:id="32"/>
      <w:bookmarkEnd w:id="33"/>
      <w:bookmarkEnd w:id="34"/>
      <w:bookmarkEnd w:id="35"/>
      <w:bookmarkEnd w:id="36"/>
      <w:bookmarkEnd w:id="37"/>
      <w:bookmarkEnd w:id="38"/>
      <w:bookmarkEnd w:id="39"/>
      <w:r w:rsidRPr="00550131">
        <w:t xml:space="preserve">Místem plnění této </w:t>
      </w:r>
      <w:r w:rsidR="002D23BA">
        <w:t>Smlouvy</w:t>
      </w:r>
      <w:r w:rsidR="00B5778C" w:rsidRPr="00550131">
        <w:t>,</w:t>
      </w:r>
      <w:r w:rsidR="00732AA7" w:rsidRPr="00550131">
        <w:t xml:space="preserve"> </w:t>
      </w:r>
      <w:r w:rsidRPr="00550131">
        <w:t xml:space="preserve">resp. Dílčích smluv (včetně provedení </w:t>
      </w:r>
      <w:r w:rsidR="008D281A">
        <w:t>i</w:t>
      </w:r>
      <w:r w:rsidRPr="00550131">
        <w:t>nstalace</w:t>
      </w:r>
      <w:r w:rsidR="008D281A">
        <w:t xml:space="preserve"> HW</w:t>
      </w:r>
      <w:r w:rsidR="00EE48B7">
        <w:t xml:space="preserve"> </w:t>
      </w:r>
      <w:r w:rsidRPr="00550131">
        <w:t>a </w:t>
      </w:r>
      <w:r w:rsidR="008D281A">
        <w:t>jeho</w:t>
      </w:r>
      <w:r w:rsidR="008D281A" w:rsidRPr="00550131">
        <w:t xml:space="preserve"> </w:t>
      </w:r>
      <w:r w:rsidRPr="00550131">
        <w:t>zprovoznění)</w:t>
      </w:r>
      <w:r w:rsidR="00B5778C" w:rsidRPr="00550131">
        <w:t>,</w:t>
      </w:r>
      <w:r w:rsidRPr="00550131">
        <w:t xml:space="preserve"> </w:t>
      </w:r>
      <w:r w:rsidR="000978EE">
        <w:t>jsou železniční stanice a zastávky</w:t>
      </w:r>
      <w:r w:rsidR="00596A84">
        <w:t>, případně jiné budovy</w:t>
      </w:r>
      <w:r w:rsidR="000978EE">
        <w:t xml:space="preserve"> spravované Kupujícím po celém území ČR. Konkrétní místo dodání bude specifikováno </w:t>
      </w:r>
      <w:r w:rsidRPr="00550131">
        <w:t>v Dílčí smlouvě</w:t>
      </w:r>
      <w:r w:rsidR="00407174" w:rsidRPr="00550131">
        <w:t>.</w:t>
      </w:r>
    </w:p>
    <w:p w14:paraId="26E6349F" w14:textId="77777777" w:rsidR="00FD71A8" w:rsidRPr="00FD23CD" w:rsidRDefault="00FD71A8" w:rsidP="00EE48B7">
      <w:pPr>
        <w:pStyle w:val="1lnek"/>
      </w:pPr>
      <w:bookmarkStart w:id="40" w:name="_Toc532544814"/>
      <w:bookmarkEnd w:id="40"/>
      <w:r w:rsidRPr="00FD23CD">
        <w:lastRenderedPageBreak/>
        <w:t>Cena a platební podmínky</w:t>
      </w:r>
    </w:p>
    <w:p w14:paraId="0F60E898" w14:textId="704C9C68" w:rsidR="006210EA" w:rsidRDefault="006210EA" w:rsidP="00C74FFB">
      <w:pPr>
        <w:pStyle w:val="11odst"/>
      </w:pPr>
      <w:bookmarkStart w:id="41" w:name="_Ref520390680"/>
      <w:r>
        <w:t>Jednotkové ceny uvedené v </w:t>
      </w:r>
      <w:r w:rsidR="00EE48B7">
        <w:t>P</w:t>
      </w:r>
      <w:r>
        <w:t xml:space="preserve">říloze </w:t>
      </w:r>
      <w:r w:rsidR="00950B18">
        <w:fldChar w:fldCharType="begin"/>
      </w:r>
      <w:r w:rsidR="00950B18">
        <w:instrText xml:space="preserve"> REF _Ref191288532 \r \h </w:instrText>
      </w:r>
      <w:r w:rsidR="00950B18">
        <w:fldChar w:fldCharType="separate"/>
      </w:r>
      <w:r w:rsidR="00CC492E">
        <w:t>č. 2</w:t>
      </w:r>
      <w:r w:rsidR="00950B18">
        <w:fldChar w:fldCharType="end"/>
      </w:r>
      <w:r w:rsidR="00950B18">
        <w:t xml:space="preserve"> </w:t>
      </w:r>
      <w:r>
        <w:t xml:space="preserve">této </w:t>
      </w:r>
      <w:r w:rsidR="002D23BA">
        <w:t>Smlouvy</w:t>
      </w:r>
      <w:r>
        <w:t xml:space="preserve"> a ceny stanovené v </w:t>
      </w:r>
      <w:r w:rsidR="004319BC">
        <w:t>D</w:t>
      </w:r>
      <w:r>
        <w:t xml:space="preserve">ílčích smlouvách učiněných na základě této </w:t>
      </w:r>
      <w:r w:rsidR="002D23BA">
        <w:t>Smlouvy</w:t>
      </w:r>
      <w:r>
        <w:t xml:space="preserve"> jsou cenami konečnými</w:t>
      </w:r>
      <w:r w:rsidR="00EE48B7">
        <w:t xml:space="preserve"> a </w:t>
      </w:r>
      <w:r>
        <w:t xml:space="preserve">zahrnují veškeré související náklady Prodávajícího, včetně nákladů na třídění, balení, odběr prázdných obalů a jejich likvidaci, nakládání, dopravy do místa plnění, vyložení v místě plnění, </w:t>
      </w:r>
      <w:r w:rsidR="000978EE">
        <w:t>jakož i</w:t>
      </w:r>
      <w:r>
        <w:t xml:space="preserve"> další náklad</w:t>
      </w:r>
      <w:r w:rsidR="000978EE">
        <w:t>y</w:t>
      </w:r>
      <w:r>
        <w:t xml:space="preserve"> Prodávajícího spojen</w:t>
      </w:r>
      <w:r w:rsidR="006D27CC">
        <w:t>é</w:t>
      </w:r>
      <w:r>
        <w:t xml:space="preserve"> s plněním </w:t>
      </w:r>
      <w:r w:rsidR="004319BC">
        <w:t>Dílčí</w:t>
      </w:r>
      <w:r w:rsidR="006D27CC">
        <w:t>ch</w:t>
      </w:r>
      <w:r>
        <w:t xml:space="preserve"> smluv.</w:t>
      </w:r>
      <w:r w:rsidR="00B42396">
        <w:t xml:space="preserve"> </w:t>
      </w:r>
    </w:p>
    <w:p w14:paraId="13C7C818" w14:textId="639003E7" w:rsidR="006210EA" w:rsidRDefault="006210EA" w:rsidP="00C74FFB">
      <w:pPr>
        <w:pStyle w:val="11odst"/>
      </w:pPr>
      <w:r>
        <w:t xml:space="preserve">Cena za </w:t>
      </w:r>
      <w:r w:rsidR="00E60072">
        <w:t>dodávku HW</w:t>
      </w:r>
      <w:r>
        <w:t xml:space="preserve"> bude uhrazena bankovním převodem na bankovní účet Prodávajícího specifikovaný v záhlaví této </w:t>
      </w:r>
      <w:r w:rsidR="002D23BA">
        <w:t>Smlouvy</w:t>
      </w:r>
      <w:r w:rsidR="006C3D53">
        <w:t xml:space="preserve"> na</w:t>
      </w:r>
      <w:r>
        <w:t xml:space="preserve"> základě účetního/daňového </w:t>
      </w:r>
      <w:r w:rsidRPr="003A7161">
        <w:t xml:space="preserve">dokladu (faktury) vystaveného Prodávajícím. Právo fakturovat vzniká Prodávajícímu dnem </w:t>
      </w:r>
      <w:r w:rsidR="00EE48B7" w:rsidRPr="003A7161">
        <w:t>podpisu Akceptačního protokolu s výrokem „akceptováno“</w:t>
      </w:r>
      <w:r w:rsidRPr="003A7161">
        <w:t xml:space="preserve">. Faktura musí mít náležitosti daňového dokladu, její přílohou musí být stejnopis </w:t>
      </w:r>
      <w:r w:rsidR="00EE48B7" w:rsidRPr="003A7161">
        <w:t>Akceptačního protokolu s výrokem „Akceptováno“</w:t>
      </w:r>
      <w:r w:rsidRPr="003A7161">
        <w:t>.</w:t>
      </w:r>
      <w:r>
        <w:t xml:space="preserve"> V záhlaví faktury je nutno taktéž uvést číslo objednávky a této </w:t>
      </w:r>
      <w:r w:rsidR="002D23BA">
        <w:t>Smlouvy</w:t>
      </w:r>
      <w:r>
        <w:t>.</w:t>
      </w:r>
    </w:p>
    <w:p w14:paraId="13265279" w14:textId="5C71C041" w:rsidR="00A63EBF" w:rsidRPr="00A63EBF" w:rsidRDefault="00A63EBF" w:rsidP="00C74FFB">
      <w:pPr>
        <w:pStyle w:val="11odst"/>
      </w:pPr>
      <w:r w:rsidRPr="00A63EBF">
        <w:t xml:space="preserve">Cena za </w:t>
      </w:r>
      <w:r w:rsidR="004139E1">
        <w:t>provedení profylaxe HW</w:t>
      </w:r>
      <w:r w:rsidR="004139E1" w:rsidRPr="00A63EBF">
        <w:t xml:space="preserve"> </w:t>
      </w:r>
      <w:r w:rsidRPr="00A63EBF">
        <w:t xml:space="preserve">bude hrazena bankovním převodem na bankovní účet Prodávajícího specifikovaný v záhlaví této </w:t>
      </w:r>
      <w:r w:rsidR="002D23BA">
        <w:t>Smlouvy</w:t>
      </w:r>
      <w:r w:rsidRPr="00A63EBF">
        <w:t xml:space="preserve"> na základě účetního/</w:t>
      </w:r>
      <w:r w:rsidRPr="004139E1">
        <w:t xml:space="preserve">daňového dokladu (faktury) vystaveného Prodávajícím. Právo fakturovat vzniká </w:t>
      </w:r>
      <w:r w:rsidRPr="00577D93">
        <w:t xml:space="preserve">Prodávajícímu </w:t>
      </w:r>
      <w:r w:rsidRPr="00EC5ACD">
        <w:t xml:space="preserve">doručením </w:t>
      </w:r>
      <w:r w:rsidR="004139E1" w:rsidRPr="00EC5ACD">
        <w:t xml:space="preserve">ze strany Kupujícího </w:t>
      </w:r>
      <w:r w:rsidRPr="00EC5ACD">
        <w:t xml:space="preserve">odsouhlaseného (tj. podepsaného) </w:t>
      </w:r>
      <w:r w:rsidR="004139E1" w:rsidRPr="004139E1">
        <w:t>protokolu</w:t>
      </w:r>
      <w:r w:rsidR="004139E1">
        <w:t xml:space="preserve"> o provedení profylaxe HW</w:t>
      </w:r>
      <w:r w:rsidRPr="00A63EBF">
        <w:t xml:space="preserve">. Faktura musí mít náležitosti daňového dokladu, její přílohou musí být Kupujícím podepsaný stejnopis </w:t>
      </w:r>
      <w:r w:rsidR="004139E1" w:rsidRPr="004139E1">
        <w:t>protokolu</w:t>
      </w:r>
      <w:r w:rsidR="004139E1">
        <w:t xml:space="preserve"> o provedení profylaxe HW</w:t>
      </w:r>
      <w:r w:rsidRPr="00A63EBF">
        <w:t xml:space="preserve">. V záhlaví faktury je nutno taktéž uvést číslo objednávky a této </w:t>
      </w:r>
      <w:r w:rsidR="002D23BA">
        <w:t>Smlouvy</w:t>
      </w:r>
    </w:p>
    <w:p w14:paraId="1FE248BF" w14:textId="51671955" w:rsidR="00B87238" w:rsidRPr="006D510F" w:rsidRDefault="00B87238" w:rsidP="00C74FFB">
      <w:pPr>
        <w:pStyle w:val="11odst"/>
      </w:pPr>
      <w:r w:rsidRPr="00577D93">
        <w:t>Cena za Paušální služby poskytnuté</w:t>
      </w:r>
      <w:r w:rsidR="001E5D23">
        <w:t xml:space="preserve"> na základě této </w:t>
      </w:r>
      <w:r w:rsidR="004352DC">
        <w:t>Smlouvy</w:t>
      </w:r>
      <w:r w:rsidR="001E5D23">
        <w:t xml:space="preserve"> a</w:t>
      </w:r>
      <w:r w:rsidRPr="00577D93">
        <w:t xml:space="preserve"> v souladu s přílohou </w:t>
      </w:r>
      <w:r w:rsidR="00950B18">
        <w:fldChar w:fldCharType="begin"/>
      </w:r>
      <w:r w:rsidR="00950B18">
        <w:instrText xml:space="preserve"> REF _Ref191288379 \r \h </w:instrText>
      </w:r>
      <w:r w:rsidR="00950B18">
        <w:fldChar w:fldCharType="separate"/>
      </w:r>
      <w:r w:rsidR="00CC492E">
        <w:t>č. 1</w:t>
      </w:r>
      <w:r w:rsidR="00950B18">
        <w:fldChar w:fldCharType="end"/>
      </w:r>
      <w:r w:rsidR="00950B18">
        <w:t xml:space="preserve"> </w:t>
      </w:r>
      <w:r w:rsidRPr="00577D93">
        <w:t xml:space="preserve">této </w:t>
      </w:r>
      <w:r w:rsidR="004352DC">
        <w:t>Smlouvy</w:t>
      </w:r>
      <w:r w:rsidRPr="00577D93">
        <w:t xml:space="preserve"> bude hrazena měsíčně zpětně bankovním převodem na bankovní účet Prodávajícího specifikovaný v záhlaví této </w:t>
      </w:r>
      <w:r w:rsidR="004352DC">
        <w:t>Smlouvy</w:t>
      </w:r>
      <w:r w:rsidRPr="00577D93">
        <w:t xml:space="preserve"> na základě účetního/daňového dokladu (faktury) vystaveného Prodávajícím za předcháze</w:t>
      </w:r>
      <w:r w:rsidR="006D510F">
        <w:t>jící</w:t>
      </w:r>
      <w:r w:rsidRPr="00577D93">
        <w:t xml:space="preserve"> měsíc. Právo fakturovat vzniká Prodávajícímu dnem převzetí Kupujícím podepsaného výkazu Paušálních služeb</w:t>
      </w:r>
      <w:r w:rsidR="009D6DAD">
        <w:t xml:space="preserve"> za předchozí kalendářní měsíc</w:t>
      </w:r>
      <w:r w:rsidRPr="00577D93">
        <w:t xml:space="preserve">. Faktura musí mít náležitosti daňového dokladu, její přílohou musí být Kupujícím podepsaný stejnopis výkazu Paušálních služeb. V záhlaví faktury je nutno taktéž uvést číslo této </w:t>
      </w:r>
      <w:r w:rsidR="004352DC">
        <w:t>Smlouvy</w:t>
      </w:r>
    </w:p>
    <w:p w14:paraId="43F0EFF4" w14:textId="6D872A5E" w:rsidR="00B87238" w:rsidRPr="006D510F" w:rsidRDefault="00B87238" w:rsidP="00C74FFB">
      <w:pPr>
        <w:pStyle w:val="11odst"/>
      </w:pPr>
      <w:r w:rsidRPr="00577D93">
        <w:t xml:space="preserve">Cena za Servisní služby poskytnuté </w:t>
      </w:r>
      <w:r w:rsidR="001E5D23">
        <w:t xml:space="preserve">na základě této </w:t>
      </w:r>
      <w:r w:rsidR="004352DC">
        <w:t>Smlouvy</w:t>
      </w:r>
      <w:r w:rsidR="001E5D23">
        <w:t xml:space="preserve"> a</w:t>
      </w:r>
      <w:r w:rsidR="001E5D23" w:rsidRPr="00577D93">
        <w:t xml:space="preserve"> v</w:t>
      </w:r>
      <w:r w:rsidR="001E5D23">
        <w:t> souladu s</w:t>
      </w:r>
      <w:r w:rsidRPr="00577D93">
        <w:t xml:space="preserve"> přílohou </w:t>
      </w:r>
      <w:r w:rsidR="00950B18">
        <w:fldChar w:fldCharType="begin"/>
      </w:r>
      <w:r w:rsidR="00950B18">
        <w:instrText xml:space="preserve"> REF _Ref191288379 \r \h </w:instrText>
      </w:r>
      <w:r w:rsidR="00950B18">
        <w:fldChar w:fldCharType="separate"/>
      </w:r>
      <w:r w:rsidR="00CC492E">
        <w:t>č. 1</w:t>
      </w:r>
      <w:r w:rsidR="00950B18">
        <w:fldChar w:fldCharType="end"/>
      </w:r>
      <w:r w:rsidR="00950B18">
        <w:t xml:space="preserve"> </w:t>
      </w:r>
      <w:r w:rsidRPr="00577D93">
        <w:t xml:space="preserve">této </w:t>
      </w:r>
      <w:r w:rsidR="004352DC">
        <w:t>Smlouvy</w:t>
      </w:r>
      <w:r w:rsidRPr="00577D93">
        <w:t xml:space="preserve"> bude hrazena měsíčně zpětně bankovním převodem na bankovní účet Prodávajícího specifikovaný v záhlaví této </w:t>
      </w:r>
      <w:r w:rsidR="004352DC">
        <w:t>Smlouvy</w:t>
      </w:r>
      <w:r w:rsidRPr="00577D93">
        <w:t xml:space="preserve"> na základě účetního/daňového dokladu (faktury) vystaveného Prodávajícím za předcháze</w:t>
      </w:r>
      <w:r w:rsidR="006D510F">
        <w:t>jící</w:t>
      </w:r>
      <w:r w:rsidRPr="00577D93">
        <w:t xml:space="preserve"> měsíc. Právo fakturovat vzniká Prodávajícímu</w:t>
      </w:r>
      <w:r w:rsidR="001E5D23">
        <w:t xml:space="preserve"> </w:t>
      </w:r>
      <w:r w:rsidR="001E5D23" w:rsidRPr="00577D93">
        <w:t xml:space="preserve">dnem převzetí Kupujícím podepsaného výkazu </w:t>
      </w:r>
      <w:r w:rsidR="001E5D23">
        <w:t>Servisních</w:t>
      </w:r>
      <w:r w:rsidR="001E5D23" w:rsidRPr="00577D93">
        <w:t xml:space="preserve"> služeb</w:t>
      </w:r>
      <w:r w:rsidR="00A97512">
        <w:t xml:space="preserve"> za předchozí kalendářní měsíc</w:t>
      </w:r>
      <w:r w:rsidR="001E5D23">
        <w:t xml:space="preserve"> (který bude vystaven na základě oběma Stranami podepsanými protokoly o provedení oprav).</w:t>
      </w:r>
      <w:r w:rsidR="001E5D23" w:rsidRPr="00577D93">
        <w:t xml:space="preserve"> </w:t>
      </w:r>
      <w:r w:rsidRPr="00577D93">
        <w:t xml:space="preserve">Faktura musí mít náležitosti daňového dokladu, její přílohou musí být Kupujícím podepsaný stejnopis </w:t>
      </w:r>
      <w:r w:rsidR="00A34B9E">
        <w:t>Protokolu o provedení oprav</w:t>
      </w:r>
      <w:r w:rsidRPr="00577D93">
        <w:t xml:space="preserve">. V záhlaví faktury je nutno taktéž uvést číslo této </w:t>
      </w:r>
      <w:r w:rsidR="004352DC">
        <w:t>Smlouvy</w:t>
      </w:r>
      <w:r w:rsidR="006D510F" w:rsidRPr="006D510F">
        <w:t xml:space="preserve">. </w:t>
      </w:r>
    </w:p>
    <w:p w14:paraId="7253EF06" w14:textId="0DC57C06" w:rsidR="006210EA" w:rsidRPr="0051391B" w:rsidRDefault="006210EA" w:rsidP="00C74FFB">
      <w:pPr>
        <w:pStyle w:val="11odst"/>
      </w:pPr>
      <w: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4319BC" w:rsidRPr="0051391B">
        <w:t>Kupující</w:t>
      </w:r>
      <w:r w:rsidRPr="0051391B">
        <w:t xml:space="preserve"> akceptovat daňový doklad doručený v listinné podobě.</w:t>
      </w:r>
    </w:p>
    <w:p w14:paraId="01BFA1A3" w14:textId="6F15F3E3" w:rsidR="00FB43CD" w:rsidRPr="0051391B" w:rsidRDefault="00CC1F90" w:rsidP="00C74FFB">
      <w:pPr>
        <w:pStyle w:val="11odst"/>
      </w:pPr>
      <w:r>
        <w:t xml:space="preserve">V případě, že si to Kupující vyžádá, </w:t>
      </w:r>
      <w:r w:rsidR="00FB43CD" w:rsidRPr="0051391B">
        <w:t>musí</w:t>
      </w:r>
      <w:r>
        <w:t xml:space="preserve"> Prodávající na faktuře uvést identifikační znaky vyplývající z požadavků na financování ze strany Kupujícího. Kupující momentálně vyžaduje, aby bylo</w:t>
      </w:r>
      <w:r w:rsidR="00FB43CD" w:rsidRPr="0051391B">
        <w:t xml:space="preserve"> </w:t>
      </w:r>
      <w:r>
        <w:t>uv</w:t>
      </w:r>
      <w:r w:rsidR="00FB43CD" w:rsidRPr="0051391B">
        <w:t xml:space="preserve">edeno číslo </w:t>
      </w:r>
      <w:r w:rsidRPr="00CC1F90">
        <w:t>SUBISPROFOND</w:t>
      </w:r>
      <w:r w:rsidR="00FB43CD" w:rsidRPr="0051391B">
        <w:t xml:space="preserve">: </w:t>
      </w:r>
      <w:r w:rsidRPr="004167D3">
        <w:rPr>
          <w:rFonts w:ascii="Verdana" w:eastAsia="Times New Roman" w:hAnsi="Verdana"/>
          <w:lang w:eastAsia="cs-CZ"/>
        </w:rPr>
        <w:t>5003540110</w:t>
      </w:r>
      <w:r w:rsidR="00FB43CD" w:rsidRPr="0051391B">
        <w:t>.</w:t>
      </w:r>
      <w:r>
        <w:t xml:space="preserve"> Kupující může v průběhu trvání Smlouvy tyto pokyny změnit. V takovém případě tak učiní písemně kontaktní osobě Prodávajícího.</w:t>
      </w:r>
    </w:p>
    <w:p w14:paraId="19059CC3" w14:textId="003B65DE" w:rsidR="006210EA" w:rsidRDefault="006210EA" w:rsidP="00C74FFB">
      <w:pPr>
        <w:pStyle w:val="11odst"/>
      </w:pPr>
      <w:r w:rsidRPr="0051391B">
        <w:t xml:space="preserve">Splatnost faktury se sjednává na </w:t>
      </w:r>
      <w:r w:rsidR="00016BE8" w:rsidRPr="0051391B">
        <w:t>6</w:t>
      </w:r>
      <w:r w:rsidRPr="0051391B">
        <w:t>0 kalendářních dnů od jejího písemného doručení Kupujícímu. V případě, že faktura nebude mít odpovídající náležitosti účetního nebo</w:t>
      </w:r>
      <w:r>
        <w:t xml:space="preserve">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24C6F24D" w14:textId="77777777" w:rsidR="00035A69" w:rsidRPr="00035A69" w:rsidRDefault="00035A69" w:rsidP="0048597D">
      <w:pPr>
        <w:pStyle w:val="1lnek"/>
      </w:pPr>
      <w:bookmarkStart w:id="42" w:name="_Ref174623380"/>
      <w:bookmarkEnd w:id="41"/>
      <w:r w:rsidRPr="00035A69">
        <w:lastRenderedPageBreak/>
        <w:t>Inflační doložka</w:t>
      </w:r>
    </w:p>
    <w:p w14:paraId="7F4A41E5" w14:textId="16859B65" w:rsidR="00035A69" w:rsidRPr="00035A69" w:rsidRDefault="00035A69" w:rsidP="00C74FFB">
      <w:pPr>
        <w:pStyle w:val="11odst"/>
      </w:pPr>
      <w:bookmarkStart w:id="43" w:name="_Ref187078237"/>
      <w:r w:rsidRPr="00035A69">
        <w:t>Cen</w:t>
      </w:r>
      <w:r>
        <w:t>y</w:t>
      </w:r>
      <w:r w:rsidRPr="00035A69">
        <w:t xml:space="preserve"> za </w:t>
      </w:r>
      <w:r>
        <w:t>výjezd, profylaxi HW a cenu za 1</w:t>
      </w:r>
      <w:r w:rsidR="005C2FEE">
        <w:t xml:space="preserve"> </w:t>
      </w:r>
      <w:r>
        <w:t>h</w:t>
      </w:r>
      <w:r w:rsidR="005C2FEE">
        <w:t>odinu</w:t>
      </w:r>
      <w:r>
        <w:t xml:space="preserve"> práce technika</w:t>
      </w:r>
      <w:r w:rsidRPr="00035A69">
        <w:t>, stanove</w:t>
      </w:r>
      <w:r>
        <w:t>né</w:t>
      </w:r>
      <w:r w:rsidRPr="00035A69">
        <w:t xml:space="preserve"> v souladu s přílohou </w:t>
      </w:r>
      <w:r w:rsidR="00950B18">
        <w:fldChar w:fldCharType="begin"/>
      </w:r>
      <w:r w:rsidR="00950B18">
        <w:instrText xml:space="preserve"> REF _Ref191288532 \r \h </w:instrText>
      </w:r>
      <w:r w:rsidR="00950B18">
        <w:fldChar w:fldCharType="separate"/>
      </w:r>
      <w:r w:rsidR="00CC492E">
        <w:t>č. 2</w:t>
      </w:r>
      <w:r w:rsidR="00950B18">
        <w:fldChar w:fldCharType="end"/>
      </w:r>
      <w:r w:rsidR="00950B18">
        <w:t xml:space="preserve"> </w:t>
      </w:r>
      <w:r w:rsidRPr="00035A69">
        <w:t xml:space="preserve">této </w:t>
      </w:r>
      <w:r w:rsidR="002D23BA">
        <w:t>Smlouvy</w:t>
      </w:r>
      <w:r w:rsidRPr="00035A69">
        <w:t xml:space="preserve"> lze s účinky do budoucna změnit (tj. překročit i ponížit) pouze na základě žádosti některé ze Smluvních stran učiněné nejpozději k 1. květnu každého roku účinnosti této Smlouvy, a to pouze v případě, že přírůstek či úbytek </w:t>
      </w:r>
      <w:r w:rsidRPr="007F3230">
        <w:rPr>
          <w:b/>
          <w:bCs/>
        </w:rPr>
        <w:t>indexu cen tržních služeb</w:t>
      </w:r>
      <w:r w:rsidRPr="00035A69">
        <w:t xml:space="preserve"> </w:t>
      </w:r>
      <w:bookmarkStart w:id="44" w:name="_Hlk188544002"/>
      <w:r w:rsidR="001054F0">
        <w:t xml:space="preserve">za 4. čtvrtletí kalendářního roku </w:t>
      </w:r>
      <w:bookmarkEnd w:id="44"/>
      <w:r w:rsidRPr="00035A69">
        <w:t>(publikovaný na internetových stránkách Českého statistického úřadu</w:t>
      </w:r>
      <w:r w:rsidRPr="00035A69">
        <w:rPr>
          <w:vertAlign w:val="superscript"/>
        </w:rPr>
        <w:footnoteReference w:id="1"/>
      </w:r>
      <w:r w:rsidRPr="00035A69">
        <w:t xml:space="preserve">) oproti aktuálnímu období, za nějž byly ceny stanoveny překročí 2 %. Sjednané jednotkové ceny se v takovém případě sníží o výši tohoto indexu, popřípadě zvýší o výši tohoto indexu poníženou o </w:t>
      </w:r>
      <w:proofErr w:type="gramStart"/>
      <w:r w:rsidRPr="00035A69">
        <w:t>2 procentní</w:t>
      </w:r>
      <w:proofErr w:type="gramEnd"/>
      <w:r w:rsidRPr="00035A69">
        <w:t xml:space="preserve"> body. Rozhodným obdobím, na nějž se inflační doložka uplatní, je vždy předchozí kalendářní rok bezprostředně předcházející roku, k němuž je žádost podána. Změna ceny je vždy účinná od 1. </w:t>
      </w:r>
      <w:r w:rsidR="001E5D23">
        <w:t>července téhož</w:t>
      </w:r>
      <w:r w:rsidRPr="00035A69">
        <w:t xml:space="preserve"> roku, v němž byl uzavřen dodatek o změně ceny v souladu s tímto článkem </w:t>
      </w:r>
      <w:r w:rsidR="002D23BA">
        <w:t>Smlouvy</w:t>
      </w:r>
      <w:r w:rsidRPr="00035A69">
        <w:t>.</w:t>
      </w:r>
      <w:bookmarkEnd w:id="43"/>
      <w:r w:rsidRPr="00035A69">
        <w:t xml:space="preserve"> </w:t>
      </w:r>
    </w:p>
    <w:p w14:paraId="5ECEEACC" w14:textId="748FA90D" w:rsidR="00035A69" w:rsidRPr="00035A69" w:rsidRDefault="00035A69" w:rsidP="00C74FFB">
      <w:pPr>
        <w:pStyle w:val="11odst"/>
      </w:pPr>
      <w:r w:rsidRPr="00035A69">
        <w:t xml:space="preserve">Smluvní strana iniciuje změnu ceny formou návrhu na uzavření dodatku k této </w:t>
      </w:r>
      <w:r w:rsidR="004352DC">
        <w:t>Smlouvě</w:t>
      </w:r>
      <w:r w:rsidRPr="00035A69">
        <w:t xml:space="preserve">, který předloží druhé smluvní straně nejpozději do data dle věty první odst. </w:t>
      </w:r>
      <w:r w:rsidRPr="00035A69">
        <w:fldChar w:fldCharType="begin"/>
      </w:r>
      <w:r w:rsidRPr="00035A69">
        <w:instrText xml:space="preserve"> REF _Ref187078237 \r \h </w:instrText>
      </w:r>
      <w:r w:rsidRPr="00035A69">
        <w:fldChar w:fldCharType="separate"/>
      </w:r>
      <w:r w:rsidR="00CC492E">
        <w:t>10.1</w:t>
      </w:r>
      <w:r w:rsidRPr="00035A69">
        <w:fldChar w:fldCharType="end"/>
      </w:r>
      <w:r w:rsidRPr="00035A69">
        <w:t xml:space="preserve"> tohoto článku </w:t>
      </w:r>
      <w:r w:rsidR="004352DC">
        <w:t>Smlouvy</w:t>
      </w:r>
      <w:r w:rsidRPr="00035A69">
        <w:t xml:space="preserve"> k odsouhlasení. Smluvní stranou předložený návrh dodatku bude obsahovat konkrétní výši změny dle pravidel uvedených v tomto článku </w:t>
      </w:r>
      <w:r w:rsidR="004352DC">
        <w:t>Smlouvy</w:t>
      </w:r>
      <w:r w:rsidRPr="00035A69">
        <w:t xml:space="preserve">, včetně návrhu upravené Přílohy </w:t>
      </w:r>
      <w:r w:rsidR="00950B18">
        <w:fldChar w:fldCharType="begin"/>
      </w:r>
      <w:r w:rsidR="00950B18">
        <w:instrText xml:space="preserve"> REF _Ref191288532 \r \h </w:instrText>
      </w:r>
      <w:r w:rsidR="00950B18">
        <w:fldChar w:fldCharType="separate"/>
      </w:r>
      <w:r w:rsidR="00CC492E">
        <w:t>č. 2</w:t>
      </w:r>
      <w:r w:rsidR="00950B18">
        <w:fldChar w:fldCharType="end"/>
      </w:r>
      <w:r w:rsidR="00950B18">
        <w:t xml:space="preserve"> </w:t>
      </w:r>
      <w:r w:rsidRPr="00035A69">
        <w:t xml:space="preserve">této </w:t>
      </w:r>
      <w:r w:rsidR="004352DC">
        <w:t>Smlouvy</w:t>
      </w:r>
      <w:r w:rsidRPr="00035A69">
        <w:t>; upravené ceny se zaokrouhlí na celá čísla dolů. Druhá smluvní strana posoudí do 20 kalendářních dnů ode dne doručení dokumentů dle tohoto odstavce, zda byly tyto dokumenty doručeny řádně (ve lhůtách, obsahově správné a úplné), přičemž pokud budou dokumenty doručeny:</w:t>
      </w:r>
    </w:p>
    <w:p w14:paraId="431270A5" w14:textId="0F486853" w:rsidR="00035A69" w:rsidRPr="00035A69" w:rsidRDefault="00035A69" w:rsidP="00C74FFB">
      <w:pPr>
        <w:pStyle w:val="111odst"/>
      </w:pPr>
      <w:r w:rsidRPr="00035A69">
        <w:t xml:space="preserve">po lhůtě, právo smluvní strany dožadující se změny ceny v daném roce trvání </w:t>
      </w:r>
      <w:r w:rsidR="002D23BA">
        <w:t>Smlouvy</w:t>
      </w:r>
      <w:r w:rsidRPr="00035A69">
        <w:t xml:space="preserve"> zaniká, </w:t>
      </w:r>
    </w:p>
    <w:p w14:paraId="3578504B" w14:textId="77777777" w:rsidR="00035A69" w:rsidRPr="00035A69" w:rsidRDefault="00035A69" w:rsidP="00C74FFB">
      <w:pPr>
        <w:pStyle w:val="111odst"/>
      </w:pPr>
      <w:r w:rsidRPr="00035A69">
        <w:t xml:space="preserve">ve lhůtě, ale po obsahové stránce nesprávné či neúplné, vrátí (doručí) dokumenty ve lhůtě s odůvodněním druhé smluvní straně k přepracování (nepodaří-li se tyto nedostatky odstranit do 1. září roku, v němž byla žádost podána, právo Strany na změnu jednotkových cen v daném roce trvání Smlouvy zaniká), </w:t>
      </w:r>
    </w:p>
    <w:p w14:paraId="63AD2BBB" w14:textId="77777777" w:rsidR="00035A69" w:rsidRPr="00035A69" w:rsidRDefault="00035A69" w:rsidP="00C74FFB">
      <w:pPr>
        <w:pStyle w:val="111odst"/>
      </w:pPr>
      <w:r w:rsidRPr="00C74FFB">
        <w:t>řádně</w:t>
      </w:r>
      <w:r w:rsidRPr="00035A69">
        <w:t xml:space="preserve"> (tj. ve lhůtě a po obsahové stránce správně), ve stanovené lhůtě oznámí (doručí) druhé smluvní straně, že změnu ceny uznává a předloží dodatek druhé Straně k podpisu. </w:t>
      </w:r>
    </w:p>
    <w:p w14:paraId="057380A6" w14:textId="0D37ECA1" w:rsidR="00035A69" w:rsidRPr="00035A69" w:rsidRDefault="00035A69" w:rsidP="00C74FFB">
      <w:pPr>
        <w:pStyle w:val="11odst"/>
      </w:pPr>
      <w:r w:rsidRPr="00035A69">
        <w:t xml:space="preserve">Smluvní strany jsou oprávněny iniciovat první změnu ceny dle tohoto článku </w:t>
      </w:r>
      <w:r w:rsidR="002D23BA">
        <w:t>Smlouvy</w:t>
      </w:r>
      <w:r w:rsidRPr="00035A69">
        <w:t xml:space="preserve"> nejdříve v průběhu kalendářního roku následujícího po roce, v němž nabyla účinnosti tato </w:t>
      </w:r>
      <w:r w:rsidR="004352DC">
        <w:t>Smlouva</w:t>
      </w:r>
      <w:r w:rsidRPr="00035A69">
        <w:t xml:space="preserve">. </w:t>
      </w:r>
    </w:p>
    <w:p w14:paraId="3B1B205E" w14:textId="77777777" w:rsidR="00035A69" w:rsidRPr="00035A69" w:rsidRDefault="00035A69" w:rsidP="00035A69">
      <w:pPr>
        <w:widowControl w:val="0"/>
        <w:ind w:left="567"/>
        <w:rPr>
          <w:rFonts w:ascii="Verdana" w:eastAsia="Calibri" w:hAnsi="Verdana" w:cs="Calibri"/>
          <w:b/>
          <w:bCs/>
        </w:rPr>
      </w:pPr>
      <w:r w:rsidRPr="00035A69">
        <w:rPr>
          <w:rFonts w:ascii="Verdana" w:eastAsia="Calibri" w:hAnsi="Verdana" w:cs="Calibri"/>
          <w:b/>
          <w:bCs/>
        </w:rPr>
        <w:t>Příklad:</w:t>
      </w:r>
    </w:p>
    <w:p w14:paraId="1AB59B9B" w14:textId="65E62D5C" w:rsidR="00035A69" w:rsidRPr="00035A69" w:rsidRDefault="00035A69" w:rsidP="00035A69">
      <w:pPr>
        <w:widowControl w:val="0"/>
        <w:ind w:left="567"/>
        <w:rPr>
          <w:rFonts w:ascii="Verdana" w:eastAsia="Calibri" w:hAnsi="Verdana" w:cs="Calibri"/>
        </w:rPr>
      </w:pPr>
      <w:r w:rsidRPr="00035A69">
        <w:rPr>
          <w:rFonts w:ascii="Verdana" w:eastAsia="Calibri" w:hAnsi="Verdana" w:cs="Calibri"/>
        </w:rPr>
        <w:t xml:space="preserve">Pokud bude tato </w:t>
      </w:r>
      <w:r w:rsidR="004352DC">
        <w:rPr>
          <w:rFonts w:ascii="Verdana" w:eastAsia="Calibri" w:hAnsi="Verdana" w:cs="Calibri"/>
        </w:rPr>
        <w:t>Smlouva</w:t>
      </w:r>
      <w:r w:rsidRPr="00035A69">
        <w:rPr>
          <w:rFonts w:ascii="Verdana" w:eastAsia="Calibri" w:hAnsi="Verdana" w:cs="Calibri"/>
        </w:rPr>
        <w:t xml:space="preserve"> uzavřena během roku 2025, může Poskytovatel podat žádost na úpravu ceny v průběhu roku 2026, tj. do 1. 5. 2026 (na základě indexu ke 4. čtvrtletí roku 2025), a po uzavření dodatku mezi Stranami budou od 1.</w:t>
      </w:r>
      <w:r w:rsidR="00030EB4">
        <w:rPr>
          <w:rFonts w:ascii="Verdana" w:eastAsia="Calibri" w:hAnsi="Verdana" w:cs="Calibri"/>
        </w:rPr>
        <w:t xml:space="preserve"> 7</w:t>
      </w:r>
      <w:r w:rsidRPr="00035A69">
        <w:rPr>
          <w:rFonts w:ascii="Verdana" w:eastAsia="Calibri" w:hAnsi="Verdana" w:cs="Calibri"/>
        </w:rPr>
        <w:t>. 202</w:t>
      </w:r>
      <w:r w:rsidR="00030EB4">
        <w:rPr>
          <w:rFonts w:ascii="Verdana" w:eastAsia="Calibri" w:hAnsi="Verdana" w:cs="Calibri"/>
        </w:rPr>
        <w:t>6</w:t>
      </w:r>
      <w:r w:rsidRPr="00035A69">
        <w:rPr>
          <w:rFonts w:ascii="Verdana" w:eastAsia="Calibri" w:hAnsi="Verdana" w:cs="Calibri"/>
        </w:rPr>
        <w:t xml:space="preserve"> platit ceny dle takto uzavřeného dodatku (tj. tento dodatek nabývá účinnosti 1. </w:t>
      </w:r>
      <w:r w:rsidR="00030EB4">
        <w:rPr>
          <w:rFonts w:ascii="Verdana" w:eastAsia="Calibri" w:hAnsi="Verdana" w:cs="Calibri"/>
        </w:rPr>
        <w:t>7</w:t>
      </w:r>
      <w:r w:rsidRPr="00035A69">
        <w:rPr>
          <w:rFonts w:ascii="Verdana" w:eastAsia="Calibri" w:hAnsi="Verdana" w:cs="Calibri"/>
        </w:rPr>
        <w:t>. 202</w:t>
      </w:r>
      <w:r w:rsidR="00030EB4">
        <w:rPr>
          <w:rFonts w:ascii="Verdana" w:eastAsia="Calibri" w:hAnsi="Verdana" w:cs="Calibri"/>
        </w:rPr>
        <w:t>6</w:t>
      </w:r>
      <w:r w:rsidRPr="00035A69">
        <w:rPr>
          <w:rFonts w:ascii="Verdana" w:eastAsia="Calibri" w:hAnsi="Verdana" w:cs="Calibri"/>
        </w:rPr>
        <w:t>).</w:t>
      </w:r>
    </w:p>
    <w:p w14:paraId="441F3A89" w14:textId="6AE1D743" w:rsidR="00035A69" w:rsidRPr="00035A69" w:rsidRDefault="00035A69" w:rsidP="00C74FFB">
      <w:pPr>
        <w:pStyle w:val="11odst"/>
      </w:pPr>
      <w:r w:rsidRPr="00035A69">
        <w:t xml:space="preserve">Smluvní strany si dále ujednaly, že změna ceny dle tohoto článku </w:t>
      </w:r>
      <w:r w:rsidR="002D23BA">
        <w:t>Smlouvy</w:t>
      </w:r>
      <w:r w:rsidRPr="00035A69">
        <w:t xml:space="preserve"> může být činěna pouze v souladu se ZZVZ.</w:t>
      </w:r>
    </w:p>
    <w:p w14:paraId="7D158091" w14:textId="3CEA2163" w:rsidR="00035A69" w:rsidRPr="00035A69" w:rsidRDefault="00035A69" w:rsidP="00C74FFB">
      <w:pPr>
        <w:pStyle w:val="11odst"/>
      </w:pPr>
      <w:r w:rsidRPr="00035A69">
        <w:t>Smluvní strana není povinna přistoupit na změnu ceny představující navýšení/ponížení vyšší než o 20 %, tj. v situaci, kdy ukazatel meziročního růstu indexu cen je vyšší než 2</w:t>
      </w:r>
      <w:r w:rsidR="000308E1">
        <w:t>2</w:t>
      </w:r>
      <w:r w:rsidRPr="00035A69">
        <w:t xml:space="preserve">%, změna ceny v jednom roce trvání </w:t>
      </w:r>
      <w:r w:rsidR="004352DC">
        <w:t>Smlouvy</w:t>
      </w:r>
      <w:r w:rsidRPr="00035A69">
        <w:t xml:space="preserve"> nemůže překročit 20% navýšení (včetně) oproti ceně v době posuzování uplatnění inflační doložky, přičemž meziroční změna indexu, resp. navýšení realizované dodatkem v jednom kalendářním roce se žádným </w:t>
      </w:r>
      <w:r w:rsidRPr="00035A69">
        <w:lastRenderedPageBreak/>
        <w:t>způsobem nepřevádí a nemá vliv na hodnocení indexu v následujícím roce, jakož i na možnost změny ceny v následujícím roce.</w:t>
      </w:r>
    </w:p>
    <w:p w14:paraId="3CF242F9" w14:textId="63B6FBC9" w:rsidR="00035A69" w:rsidRPr="00035A69" w:rsidRDefault="00035A69" w:rsidP="00C74FFB">
      <w:pPr>
        <w:pStyle w:val="11odst"/>
      </w:pPr>
      <w:r w:rsidRPr="00035A69">
        <w:t xml:space="preserve">Výše uvedeným postupem navýšená, resp. ponížená cena se stane výchozí pro aplikaci inflační doložky dle tohoto článku </w:t>
      </w:r>
      <w:r w:rsidR="004352DC">
        <w:t>Smlouvy</w:t>
      </w:r>
      <w:r w:rsidRPr="00035A69">
        <w:t xml:space="preserve"> v každém dalším roce trvání této </w:t>
      </w:r>
      <w:r w:rsidR="004352DC">
        <w:t>Smlouvy</w:t>
      </w:r>
      <w:r w:rsidRPr="00035A69">
        <w:t>.</w:t>
      </w:r>
    </w:p>
    <w:p w14:paraId="35000D85" w14:textId="378CBB87" w:rsidR="00035A69" w:rsidRPr="00035A69" w:rsidRDefault="00035A69" w:rsidP="00C74FFB">
      <w:pPr>
        <w:pStyle w:val="11odst"/>
      </w:pPr>
      <w:r w:rsidRPr="00035A69">
        <w:t xml:space="preserve">Pro vyloučení všech pochybností Smluvní strany uvádí ilustrativní příklady aplikace inflační doložky dle tohoto článku </w:t>
      </w:r>
      <w:r w:rsidR="004352DC">
        <w:t>Smlouvy</w:t>
      </w:r>
      <w:r w:rsidRPr="00035A69">
        <w:t>:</w:t>
      </w:r>
    </w:p>
    <w:p w14:paraId="5E137098" w14:textId="77777777" w:rsidR="00035A69" w:rsidRPr="00035A69" w:rsidRDefault="00035A69" w:rsidP="00035A69">
      <w:pPr>
        <w:widowControl w:val="0"/>
        <w:ind w:left="567"/>
        <w:rPr>
          <w:rFonts w:ascii="Verdana" w:eastAsia="Calibri" w:hAnsi="Verdana" w:cs="Times New Roman"/>
          <w:b/>
          <w:bCs/>
        </w:rPr>
      </w:pPr>
      <w:r w:rsidRPr="00035A69">
        <w:rPr>
          <w:rFonts w:ascii="Verdana" w:eastAsia="Calibri" w:hAnsi="Verdana" w:cs="Times New Roman"/>
          <w:b/>
          <w:bCs/>
        </w:rPr>
        <w:t>Příklad 1:</w:t>
      </w:r>
    </w:p>
    <w:p w14:paraId="2AD369C9" w14:textId="77777777" w:rsidR="00035A69" w:rsidRPr="00035A69" w:rsidRDefault="00035A69" w:rsidP="00035A69">
      <w:pPr>
        <w:widowControl w:val="0"/>
        <w:ind w:left="567"/>
        <w:rPr>
          <w:rFonts w:ascii="Verdana" w:eastAsia="Calibri" w:hAnsi="Verdana" w:cs="Times New Roman"/>
        </w:rPr>
      </w:pPr>
      <w:r w:rsidRPr="00035A69">
        <w:rPr>
          <w:rFonts w:ascii="Verdana" w:eastAsia="Calibri" w:hAnsi="Verdana" w:cs="Times New Roman"/>
        </w:rPr>
        <w:t>Ukazatel změny meziročního indexu cen byl ve sledovaném období (tj. 4. čtvrtletí kalendářního roku předcházejícího před podáním žádosti na úpravu ceny) 102 %. Jelikož nebyla překročena hranice 2% nárůstu, nedojde k uplatnění inflační doložky a Poskytovatel nemůže žádat změnu ceny.</w:t>
      </w:r>
    </w:p>
    <w:p w14:paraId="0B8E1372" w14:textId="77777777" w:rsidR="00035A69" w:rsidRPr="00035A69" w:rsidRDefault="00035A69" w:rsidP="00035A69">
      <w:pPr>
        <w:widowControl w:val="0"/>
        <w:ind w:left="567"/>
        <w:rPr>
          <w:rFonts w:ascii="Verdana" w:eastAsia="Calibri" w:hAnsi="Verdana" w:cs="Times New Roman"/>
          <w:b/>
          <w:bCs/>
        </w:rPr>
      </w:pPr>
      <w:r w:rsidRPr="00035A69">
        <w:rPr>
          <w:rFonts w:ascii="Verdana" w:eastAsia="Calibri" w:hAnsi="Verdana" w:cs="Times New Roman"/>
          <w:b/>
          <w:bCs/>
        </w:rPr>
        <w:t>Příklad 2:</w:t>
      </w:r>
    </w:p>
    <w:p w14:paraId="648CC491" w14:textId="77777777" w:rsidR="00035A69" w:rsidRPr="00035A69" w:rsidRDefault="00035A69" w:rsidP="00035A69">
      <w:pPr>
        <w:widowControl w:val="0"/>
        <w:ind w:left="567"/>
        <w:rPr>
          <w:rFonts w:ascii="Verdana" w:eastAsia="Calibri" w:hAnsi="Verdana" w:cs="Times New Roman"/>
        </w:rPr>
      </w:pPr>
      <w:r w:rsidRPr="00035A69">
        <w:rPr>
          <w:rFonts w:ascii="Verdana" w:eastAsia="Calibri" w:hAnsi="Verdana" w:cs="Times New Roman"/>
        </w:rPr>
        <w:t>Ukazatel změny meziročního indexu cen byl ve sledovaném období 112 %. Jelikož byla přesažena hranice 2% nárůstu (změna dosáhla 12% nárůstu), dojde k uplatnění inflační doložky a Poskytovatel může žádat zvýšení ceny o 10 %, tj. rozdíl, o který skutečné navýšení (12 %) překročí hranici 2 %.</w:t>
      </w:r>
    </w:p>
    <w:p w14:paraId="075DEBCF" w14:textId="77777777" w:rsidR="00035A69" w:rsidRPr="00035A69" w:rsidRDefault="00035A69" w:rsidP="00035A69">
      <w:pPr>
        <w:widowControl w:val="0"/>
        <w:ind w:left="567"/>
        <w:rPr>
          <w:rFonts w:ascii="Verdana" w:eastAsia="Calibri" w:hAnsi="Verdana" w:cs="Times New Roman"/>
          <w:b/>
          <w:bCs/>
        </w:rPr>
      </w:pPr>
      <w:r w:rsidRPr="00035A69">
        <w:rPr>
          <w:rFonts w:ascii="Verdana" w:eastAsia="Calibri" w:hAnsi="Verdana" w:cs="Times New Roman"/>
          <w:b/>
          <w:bCs/>
        </w:rPr>
        <w:t>Příklad 3:</w:t>
      </w:r>
    </w:p>
    <w:p w14:paraId="392C24B7" w14:textId="77777777" w:rsidR="00035A69" w:rsidRPr="00035A69" w:rsidRDefault="00035A69" w:rsidP="00035A69">
      <w:pPr>
        <w:widowControl w:val="0"/>
        <w:ind w:left="567"/>
        <w:rPr>
          <w:rFonts w:ascii="Verdana" w:eastAsia="Calibri" w:hAnsi="Verdana" w:cs="Times New Roman"/>
        </w:rPr>
      </w:pPr>
      <w:r w:rsidRPr="00035A69">
        <w:rPr>
          <w:rFonts w:ascii="Verdana" w:eastAsia="Calibri" w:hAnsi="Verdana" w:cs="Times New Roman"/>
        </w:rPr>
        <w:t>Ukazatel změny meziročního indexu cen byl ve sledovaném období 130 %. Jelikož byla přesažena hranice 2% nárůstu (změna dosáhla 30% nárůstu), dojde k uplatnění inflační doložky. Dle obecného pravidla by Poskytovatel mohl uplatňovat navýšení ceny o 28 %, tj. navýšení přestavující rozdíl mezi skutečným nárůstem indexů (30 %) a hranicí 2 %, avšak Smluvní strany si sjednaly strop pro inflační navýšení cen na 20 %, tudíž Poskytovatel může žádat zvýšení ceny o (maximálně) 20 %.</w:t>
      </w:r>
    </w:p>
    <w:p w14:paraId="6D894304" w14:textId="77777777" w:rsidR="00035A69" w:rsidRPr="00035A69" w:rsidRDefault="00035A69" w:rsidP="00035A69">
      <w:pPr>
        <w:widowControl w:val="0"/>
        <w:ind w:left="567"/>
        <w:rPr>
          <w:rFonts w:ascii="Verdana" w:eastAsia="Calibri" w:hAnsi="Verdana" w:cs="Times New Roman"/>
          <w:b/>
          <w:bCs/>
        </w:rPr>
      </w:pPr>
      <w:r w:rsidRPr="00035A69">
        <w:rPr>
          <w:rFonts w:ascii="Verdana" w:eastAsia="Calibri" w:hAnsi="Verdana" w:cs="Times New Roman"/>
          <w:b/>
          <w:bCs/>
        </w:rPr>
        <w:t>Příklad 4:</w:t>
      </w:r>
    </w:p>
    <w:p w14:paraId="45DCD5AE" w14:textId="77777777" w:rsidR="00035A69" w:rsidRPr="00035A69" w:rsidRDefault="00035A69" w:rsidP="00035A69">
      <w:pPr>
        <w:widowControl w:val="0"/>
        <w:ind w:left="567"/>
        <w:rPr>
          <w:rFonts w:ascii="Verdana" w:eastAsia="Calibri" w:hAnsi="Verdana" w:cs="Times New Roman"/>
        </w:rPr>
      </w:pPr>
      <w:r w:rsidRPr="00035A69">
        <w:rPr>
          <w:rFonts w:ascii="Verdana" w:eastAsia="Calibri" w:hAnsi="Verdana" w:cs="Times New Roman"/>
        </w:rPr>
        <w:t>Ukazatel změny meziročního indexu cen byl ve sledovaném období 97 %. Jelikož došlo k reálnému snížení indexu o 3 %, dojde k uplatnění inflační doložky v záporné hodnotě a Objednatel může žádat snížení ceny o 3 %. Hranice 2 % se uplatní pouze při zvýšení ceny.</w:t>
      </w:r>
    </w:p>
    <w:p w14:paraId="128BAA7A" w14:textId="0686DF97" w:rsidR="00B4119F" w:rsidRDefault="003778D4" w:rsidP="00EE48B7">
      <w:pPr>
        <w:pStyle w:val="1lnek"/>
      </w:pPr>
      <w:r>
        <w:t>Pojištění odpovědnosti Prodávajícího</w:t>
      </w:r>
    </w:p>
    <w:p w14:paraId="46D7D8E7" w14:textId="6EC17C61" w:rsidR="003778D4" w:rsidRPr="002507FA" w:rsidRDefault="003778D4" w:rsidP="00C74FFB">
      <w:pPr>
        <w:pStyle w:val="11odst"/>
      </w:pPr>
      <w:r>
        <w:t xml:space="preserve">Prodávající se zavazuje, že bude po celou dobu trvání </w:t>
      </w:r>
      <w:r w:rsidR="004352DC">
        <w:t>Smlouvy</w:t>
      </w:r>
      <w:r>
        <w:t xml:space="preserve"> a </w:t>
      </w:r>
      <w:r w:rsidR="00A63EBF">
        <w:t>D</w:t>
      </w:r>
      <w:r>
        <w:t xml:space="preserve">ílčích smluv </w:t>
      </w:r>
      <w:r w:rsidRPr="002507FA">
        <w:t>pojištěn následovně:</w:t>
      </w:r>
    </w:p>
    <w:p w14:paraId="61A8EA6F" w14:textId="66373D9A" w:rsidR="003778D4" w:rsidRDefault="003778D4" w:rsidP="00C74FFB">
      <w:pPr>
        <w:pStyle w:val="111odst"/>
      </w:pPr>
      <w:r w:rsidRPr="002507FA">
        <w:t xml:space="preserve">Pojištění odpovědnosti za škodu způsobenou </w:t>
      </w:r>
      <w:r>
        <w:t>Prodávajícím</w:t>
      </w:r>
      <w:r w:rsidRPr="002507FA">
        <w:t xml:space="preserve"> při výkonu podnikatelské činnosti </w:t>
      </w:r>
      <w:r w:rsidR="00EA63EA">
        <w:t xml:space="preserve">vůči </w:t>
      </w:r>
      <w:r w:rsidRPr="002507FA">
        <w:t xml:space="preserve">třetím osobám </w:t>
      </w:r>
      <w:r w:rsidR="00EA63EA">
        <w:t>bude minimálně ve</w:t>
      </w:r>
      <w:r w:rsidRPr="002507FA">
        <w:t xml:space="preserve"> výší pojistného </w:t>
      </w:r>
      <w:del w:id="45" w:author="Autor">
        <w:r>
          <w:delText>10</w:delText>
        </w:r>
        <w:r w:rsidR="002A24B9">
          <w:delText>0</w:delText>
        </w:r>
      </w:del>
      <w:ins w:id="46" w:author="Autor">
        <w:r w:rsidR="005F01D7">
          <w:t>80</w:t>
        </w:r>
      </w:ins>
      <w:r w:rsidR="00B02C2E">
        <w:t>.000.000</w:t>
      </w:r>
      <w:r w:rsidRPr="0019468D">
        <w:t xml:space="preserve"> Kč za jednu</w:t>
      </w:r>
      <w:r w:rsidRPr="002507FA">
        <w:t xml:space="preserve"> pojistnou událost.</w:t>
      </w:r>
    </w:p>
    <w:p w14:paraId="5410D859" w14:textId="40E352AD" w:rsidR="00B4119F" w:rsidRDefault="003778D4" w:rsidP="00C74FFB">
      <w:pPr>
        <w:pStyle w:val="11odst"/>
      </w:pPr>
      <w:r>
        <w:rPr>
          <w:rFonts w:cs="Verdana"/>
        </w:rPr>
        <w:t xml:space="preserve">Kupujícímu </w:t>
      </w:r>
      <w:r w:rsidRPr="0019468D">
        <w:t>vzniká</w:t>
      </w:r>
      <w:r>
        <w:rPr>
          <w:rFonts w:cs="Verdana"/>
        </w:rPr>
        <w:t xml:space="preserve"> právo</w:t>
      </w:r>
      <w:r w:rsidRPr="00395DD1">
        <w:t xml:space="preserve"> </w:t>
      </w:r>
      <w:r w:rsidRPr="00395DD1">
        <w:rPr>
          <w:rFonts w:cs="Verdana"/>
        </w:rPr>
        <w:t>na zaplacení smluvní pokuty ve výši</w:t>
      </w:r>
      <w:r>
        <w:rPr>
          <w:rFonts w:cs="Verdana"/>
        </w:rPr>
        <w:t xml:space="preserve"> 10</w:t>
      </w:r>
      <w:r w:rsidR="00B02C2E">
        <w:rPr>
          <w:rFonts w:cs="Verdana"/>
        </w:rPr>
        <w:t>.</w:t>
      </w:r>
      <w:r>
        <w:rPr>
          <w:rFonts w:cs="Verdana"/>
        </w:rPr>
        <w:t>000 Kč za každý den</w:t>
      </w:r>
      <w:r>
        <w:t xml:space="preserve">, po který není Prodávající pojištěn </w:t>
      </w:r>
      <w:r w:rsidR="00E556F4">
        <w:t>z</w:t>
      </w:r>
      <w:r>
        <w:t xml:space="preserve"> rozsahu za podmínek této </w:t>
      </w:r>
      <w:r w:rsidR="004352DC">
        <w:t>Smlouvy</w:t>
      </w:r>
      <w:r>
        <w:t xml:space="preserve">. V případě, že Prodávající není řádně pojištěn po dobu delší než 30 dnů v součtu, jedná se o podstatné porušení </w:t>
      </w:r>
      <w:r w:rsidR="004352DC">
        <w:t>Smlouvy</w:t>
      </w:r>
      <w:r>
        <w:t xml:space="preserve"> i všech již uzavřených </w:t>
      </w:r>
      <w:r w:rsidR="00A63EBF">
        <w:t>D</w:t>
      </w:r>
      <w:r>
        <w:t>ílčích smluv.</w:t>
      </w:r>
      <w:r w:rsidR="00B4119F">
        <w:t xml:space="preserve"> </w:t>
      </w:r>
    </w:p>
    <w:p w14:paraId="0BF6A873" w14:textId="7CC0FBE0" w:rsidR="00C43F29" w:rsidRPr="004202AB" w:rsidRDefault="00C43F29" w:rsidP="00EE48B7">
      <w:pPr>
        <w:pStyle w:val="1lnek"/>
      </w:pPr>
      <w:bookmarkStart w:id="47" w:name="_Ref188432315"/>
      <w:r w:rsidRPr="00FD23CD">
        <w:t>Kontaktní osoby</w:t>
      </w:r>
      <w:bookmarkEnd w:id="42"/>
      <w:bookmarkEnd w:id="47"/>
    </w:p>
    <w:p w14:paraId="10A8ECFE" w14:textId="64BC67CA" w:rsidR="00C43F29" w:rsidRPr="004202AB" w:rsidRDefault="00C43F29" w:rsidP="00C74FFB">
      <w:pPr>
        <w:pStyle w:val="11odst"/>
      </w:pPr>
      <w:r w:rsidRPr="004202AB">
        <w:t xml:space="preserve">Kontaktními osobami za účelem plnění této </w:t>
      </w:r>
      <w:r w:rsidR="004352DC">
        <w:t>Smlouvy</w:t>
      </w:r>
      <w:r w:rsidR="00A63EBF" w:rsidRPr="004202AB">
        <w:t xml:space="preserve"> </w:t>
      </w:r>
      <w:r w:rsidRPr="004202AB">
        <w:t xml:space="preserve">jsou za </w:t>
      </w:r>
      <w:r w:rsidR="0034207A">
        <w:t>Prodávajícího</w:t>
      </w:r>
      <w:r w:rsidR="006F6E91" w:rsidRPr="004202AB">
        <w:t xml:space="preserve"> </w:t>
      </w:r>
      <w:r w:rsidRPr="004202AB">
        <w:rPr>
          <w:highlight w:val="green"/>
        </w:rPr>
        <w:t xml:space="preserve">[DOPLNÍ </w:t>
      </w:r>
      <w:r w:rsidR="007B558B">
        <w:rPr>
          <w:highlight w:val="green"/>
        </w:rPr>
        <w:t>PRODÁVAJÍCÍ</w:t>
      </w:r>
      <w:r w:rsidR="00697D67" w:rsidRPr="004202AB">
        <w:rPr>
          <w:highlight w:val="green"/>
        </w:rPr>
        <w:t>: titul, jméno, příjmení, telefon a e-mail</w:t>
      </w:r>
      <w:r w:rsidRPr="004202AB">
        <w:rPr>
          <w:highlight w:val="green"/>
        </w:rPr>
        <w:t>]</w:t>
      </w:r>
      <w:r w:rsidRPr="004202AB">
        <w:t>.</w:t>
      </w:r>
    </w:p>
    <w:p w14:paraId="3B987C01" w14:textId="49DF7101" w:rsidR="00C43F29" w:rsidRPr="004202AB" w:rsidRDefault="00C43F29" w:rsidP="00C74FFB">
      <w:pPr>
        <w:pStyle w:val="11odst"/>
      </w:pPr>
      <w:bookmarkStart w:id="48" w:name="_Ref188356077"/>
      <w:r w:rsidRPr="004202AB">
        <w:t xml:space="preserve">Kontaktními osobami za účelem plnění této </w:t>
      </w:r>
      <w:r w:rsidR="004352DC">
        <w:t>Smlouvy</w:t>
      </w:r>
      <w:r w:rsidR="00A63EBF" w:rsidRPr="004202AB">
        <w:t xml:space="preserve"> </w:t>
      </w:r>
      <w:r w:rsidRPr="004202AB">
        <w:t xml:space="preserve">jsou za </w:t>
      </w:r>
      <w:r w:rsidR="0034207A">
        <w:t>Kupujícího</w:t>
      </w:r>
      <w:r w:rsidRPr="004202AB">
        <w:t xml:space="preserve"> </w:t>
      </w:r>
      <w:r w:rsidRPr="004202AB">
        <w:rPr>
          <w:highlight w:val="yellow"/>
        </w:rPr>
        <w:t xml:space="preserve">[DOPLNÍ </w:t>
      </w:r>
      <w:r w:rsidR="007B558B">
        <w:rPr>
          <w:highlight w:val="yellow"/>
        </w:rPr>
        <w:t>KUPUJÍCÍ</w:t>
      </w:r>
      <w:r w:rsidR="00697D67" w:rsidRPr="004202AB">
        <w:rPr>
          <w:highlight w:val="yellow"/>
        </w:rPr>
        <w:t>: titul, jméno, příjmení, služební telefon a služební e-mail</w:t>
      </w:r>
      <w:r w:rsidRPr="004202AB">
        <w:rPr>
          <w:highlight w:val="yellow"/>
        </w:rPr>
        <w:t>]</w:t>
      </w:r>
      <w:r w:rsidR="00B5778C" w:rsidRPr="004202AB">
        <w:t>.</w:t>
      </w:r>
      <w:bookmarkEnd w:id="48"/>
    </w:p>
    <w:p w14:paraId="67EAD9D1" w14:textId="54D1680F" w:rsidR="00C43F29" w:rsidRPr="00EE038C" w:rsidRDefault="00C43F29" w:rsidP="00EE48B7">
      <w:pPr>
        <w:pStyle w:val="1lnek"/>
      </w:pPr>
      <w:r w:rsidRPr="00EE038C">
        <w:t>Práva duševního vlastnictví</w:t>
      </w:r>
    </w:p>
    <w:p w14:paraId="6A2585E1" w14:textId="3DA6F8FA" w:rsidR="00C43F29" w:rsidRPr="004139E1" w:rsidRDefault="007B1884" w:rsidP="00C74FFB">
      <w:pPr>
        <w:pStyle w:val="11odst"/>
      </w:pPr>
      <w:r w:rsidRPr="004139E1">
        <w:t xml:space="preserve">Bude-li součástí dodávaného Plnění i dodání souvisejícího Software, aplikují se ustanovení článku 6.6. Přílohy </w:t>
      </w:r>
      <w:r w:rsidR="00F4658B">
        <w:fldChar w:fldCharType="begin"/>
      </w:r>
      <w:r w:rsidR="00F4658B">
        <w:instrText xml:space="preserve"> REF _Ref191289262 \r \h </w:instrText>
      </w:r>
      <w:r w:rsidR="00F4658B">
        <w:fldChar w:fldCharType="separate"/>
      </w:r>
      <w:r w:rsidR="00CC492E">
        <w:t>č. 5</w:t>
      </w:r>
      <w:r w:rsidR="00F4658B">
        <w:fldChar w:fldCharType="end"/>
      </w:r>
      <w:r w:rsidR="00F4658B">
        <w:t xml:space="preserve"> </w:t>
      </w:r>
      <w:r w:rsidR="002D23BA" w:rsidRPr="00237BFA">
        <w:t>Smlouvy</w:t>
      </w:r>
      <w:r w:rsidRPr="004139E1">
        <w:rPr>
          <w:i/>
          <w:iCs/>
        </w:rPr>
        <w:t>.</w:t>
      </w:r>
    </w:p>
    <w:p w14:paraId="50610441" w14:textId="77777777" w:rsidR="00C43F29" w:rsidRPr="003A7161" w:rsidRDefault="00C43F29" w:rsidP="00EE48B7">
      <w:pPr>
        <w:pStyle w:val="1lnek"/>
      </w:pPr>
      <w:r w:rsidRPr="003A7161">
        <w:lastRenderedPageBreak/>
        <w:t>Kybernetická bezpečnost</w:t>
      </w:r>
    </w:p>
    <w:p w14:paraId="34ED00F7" w14:textId="26870F36" w:rsidR="00C43F29" w:rsidRPr="003A7161" w:rsidRDefault="007B558B" w:rsidP="00C74FFB">
      <w:pPr>
        <w:pStyle w:val="11odst"/>
      </w:pPr>
      <w:r w:rsidRPr="003A7161">
        <w:t>Prodávající</w:t>
      </w:r>
      <w:r w:rsidR="00C43F29" w:rsidRPr="003A7161">
        <w:t xml:space="preserve"> je povinen dodržovat ustanovení týkající se kybernetické bezpečnosti ve smyslu článku 20. </w:t>
      </w:r>
      <w:r w:rsidR="00211504" w:rsidRPr="003A7161">
        <w:t xml:space="preserve">Přílohy </w:t>
      </w:r>
      <w:r w:rsidR="00F4658B">
        <w:fldChar w:fldCharType="begin"/>
      </w:r>
      <w:r w:rsidR="00F4658B">
        <w:instrText xml:space="preserve"> REF _Ref191289262 \r \h </w:instrText>
      </w:r>
      <w:r w:rsidR="00F4658B">
        <w:fldChar w:fldCharType="separate"/>
      </w:r>
      <w:r w:rsidR="00CC492E">
        <w:t>č. 5</w:t>
      </w:r>
      <w:r w:rsidR="00F4658B">
        <w:fldChar w:fldCharType="end"/>
      </w:r>
      <w:r w:rsidR="00F4658B">
        <w:t xml:space="preserve"> </w:t>
      </w:r>
      <w:r w:rsidR="002D23BA">
        <w:rPr>
          <w:rStyle w:val="Kurzva"/>
          <w:i w:val="0"/>
        </w:rPr>
        <w:t>Smlouvy</w:t>
      </w:r>
      <w:r w:rsidR="00CB3360" w:rsidRPr="003A7161">
        <w:t>.</w:t>
      </w:r>
    </w:p>
    <w:p w14:paraId="17844AFB" w14:textId="77777777" w:rsidR="00126B23" w:rsidRPr="00126B23" w:rsidRDefault="00126B23" w:rsidP="00C74FFB">
      <w:pPr>
        <w:pStyle w:val="11odst"/>
      </w:pPr>
      <w:bookmarkStart w:id="49" w:name="_Ref180408048"/>
      <w:r w:rsidRPr="00126B23">
        <w:t>Prodávající se zavazuje nedodat v rámci plnění povinností dle této Smlouvy HW, který by byl v rozporu s/e:</w:t>
      </w:r>
      <w:bookmarkEnd w:id="49"/>
    </w:p>
    <w:p w14:paraId="493D3F3F" w14:textId="29F0DFC0" w:rsidR="00126B23" w:rsidRPr="00126B23" w:rsidRDefault="00126B23" w:rsidP="003A7161">
      <w:pPr>
        <w:pStyle w:val="aodst"/>
      </w:pPr>
      <w:r w:rsidRPr="00126B23">
        <w:t>opatřeními vydanými na základě zákona č. 181/2014 Sb., o kybernetické bezpečnosti a o změně souvisejících zákonů, ve znění pozdějších předpisů (dále jen „</w:t>
      </w:r>
      <w:proofErr w:type="spellStart"/>
      <w:r w:rsidRPr="003A7161">
        <w:rPr>
          <w:b/>
          <w:bCs w:val="0"/>
          <w:i/>
          <w:iCs w:val="0"/>
        </w:rPr>
        <w:t>ZoKB</w:t>
      </w:r>
      <w:proofErr w:type="spellEnd"/>
      <w:r w:rsidRPr="00126B23">
        <w:t xml:space="preserve">“), případně s obdobnými akty vydanými na základě jiných předpisů novelizujících nebo nahrazující </w:t>
      </w:r>
      <w:proofErr w:type="spellStart"/>
      <w:r w:rsidRPr="00126B23">
        <w:t>ZoKB</w:t>
      </w:r>
      <w:proofErr w:type="spellEnd"/>
      <w:r w:rsidRPr="00126B23">
        <w:t xml:space="preserve"> (Obdobnými akty se pro účely této </w:t>
      </w:r>
      <w:r w:rsidR="004352DC">
        <w:t>Smlouvy</w:t>
      </w:r>
      <w:r w:rsidRPr="00126B23">
        <w:t xml:space="preserve"> rozumí akty, které sledují obdobné cíle či účely dle vymezení opatření dle </w:t>
      </w:r>
      <w:proofErr w:type="spellStart"/>
      <w:r w:rsidRPr="00126B23">
        <w:t>ZoKB</w:t>
      </w:r>
      <w:proofErr w:type="spellEnd"/>
      <w:r w:rsidRPr="00126B23">
        <w:t xml:space="preserve"> ke dni nabytí účinnosti této </w:t>
      </w:r>
      <w:r w:rsidR="004352DC">
        <w:t>Smlouvy</w:t>
      </w:r>
      <w:r w:rsidRPr="00126B23">
        <w:t xml:space="preserve">. Předpisy, které novelizují nebo nahrazují </w:t>
      </w:r>
      <w:proofErr w:type="spellStart"/>
      <w:r w:rsidRPr="00126B23">
        <w:t>ZoKB</w:t>
      </w:r>
      <w:proofErr w:type="spellEnd"/>
      <w:r w:rsidRPr="00126B23">
        <w:t>, se rozumí vedle národní právních předpisů rovněž právní předpisy nadnárodní, zejména nařízení ve smyslu sekundárního práva Evropské unie.), a současně</w:t>
      </w:r>
    </w:p>
    <w:p w14:paraId="4DB03957" w14:textId="117BEC31" w:rsidR="00126B23" w:rsidRDefault="00126B23" w:rsidP="003A7161">
      <w:pPr>
        <w:pStyle w:val="aodst"/>
      </w:pPr>
      <w:r w:rsidRPr="00126B23">
        <w:t xml:space="preserve">Kupujícím sdělenými závěry analýzy rizik provedenou Kupujícím na základě prováděcích předpisů </w:t>
      </w:r>
      <w:proofErr w:type="spellStart"/>
      <w:r w:rsidRPr="00126B23">
        <w:t>ZoKB</w:t>
      </w:r>
      <w:proofErr w:type="spellEnd"/>
      <w:r w:rsidRPr="00126B23">
        <w:t xml:space="preserve"> nebo závěry plynoucími z obdobných úkonů provedených na základě právních předpisů novelizujících nebo nahrazujících prováděcí předpisy </w:t>
      </w:r>
      <w:proofErr w:type="spellStart"/>
      <w:r w:rsidRPr="00126B23">
        <w:t>ZoKB</w:t>
      </w:r>
      <w:proofErr w:type="spellEnd"/>
      <w:r w:rsidRPr="00126B23">
        <w:t xml:space="preserve"> (Obdobnými úkony se pro účely této </w:t>
      </w:r>
      <w:r w:rsidR="004352DC">
        <w:t>Smlouvy</w:t>
      </w:r>
      <w:r w:rsidRPr="00126B23">
        <w:t xml:space="preserve"> rozumí úkony, které sledují obdobné cíle či účely jako analýza rizik ve smyslu prováděcích předpisů </w:t>
      </w:r>
      <w:proofErr w:type="spellStart"/>
      <w:r w:rsidRPr="00126B23">
        <w:t>ZoKB</w:t>
      </w:r>
      <w:proofErr w:type="spellEnd"/>
      <w:r w:rsidRPr="00126B23">
        <w:t xml:space="preserve"> ke dni nabytí účinnosti této </w:t>
      </w:r>
      <w:r w:rsidR="004352DC">
        <w:t>Smlouvy</w:t>
      </w:r>
      <w:r w:rsidRPr="00126B23">
        <w:t>. Předpisy, které novelizují</w:t>
      </w:r>
      <w:r w:rsidRPr="00F1264D">
        <w:t xml:space="preserve"> nebo nahrazují</w:t>
      </w:r>
      <w:r>
        <w:t xml:space="preserve"> prováděcí předpisy nebo </w:t>
      </w:r>
      <w:proofErr w:type="spellStart"/>
      <w:r>
        <w:t>ZoKB</w:t>
      </w:r>
      <w:proofErr w:type="spellEnd"/>
      <w:r>
        <w:t>,</w:t>
      </w:r>
      <w:r w:rsidRPr="00F1264D">
        <w:t xml:space="preserve"> se rozumí vedle národní právních předpisů rovněž právní předpisy nadnárodní, zejména nařízení ve smyslu sekundárního práva Evropské unie.</w:t>
      </w:r>
      <w:r>
        <w:t xml:space="preserve">). </w:t>
      </w:r>
    </w:p>
    <w:p w14:paraId="7C949631" w14:textId="788C9691" w:rsidR="00126B23" w:rsidRPr="00126B23" w:rsidRDefault="00126B23" w:rsidP="00C74FFB">
      <w:pPr>
        <w:pStyle w:val="11odst"/>
      </w:pPr>
      <w:r w:rsidRPr="00126B23">
        <w:t xml:space="preserve">Stanou-li se již splněné dodávky HW rozporné s odst. </w:t>
      </w:r>
      <w:r w:rsidRPr="00126B23">
        <w:fldChar w:fldCharType="begin"/>
      </w:r>
      <w:r w:rsidRPr="00126B23">
        <w:instrText xml:space="preserve"> REF _Ref180408048 \r \h </w:instrText>
      </w:r>
      <w:r>
        <w:instrText xml:space="preserve"> \* MERGEFORMAT </w:instrText>
      </w:r>
      <w:r w:rsidRPr="00126B23">
        <w:fldChar w:fldCharType="separate"/>
      </w:r>
      <w:r w:rsidR="00CC492E">
        <w:t>14.2</w:t>
      </w:r>
      <w:r w:rsidRPr="00126B23">
        <w:fldChar w:fldCharType="end"/>
      </w:r>
      <w:r w:rsidRPr="00126B23">
        <w:t xml:space="preserve"> písm. a. a b. této </w:t>
      </w:r>
      <w:r w:rsidR="004352DC">
        <w:t>Smlouvy</w:t>
      </w:r>
      <w:r w:rsidRPr="00126B23">
        <w:t xml:space="preserve">, zavazuje se Prodávající bez zbytečného odkladu, nejpozději však do 10 dnů od okamžiku vzniku rozporu, oznámit tuto skutečnost Kupujícímu a současně navrhnout nahrazení takového dodaného HW včetně nahrazení takto dotčených položek HW za podmínek dle odst. </w:t>
      </w:r>
      <w:r w:rsidRPr="00126B23">
        <w:fldChar w:fldCharType="begin"/>
      </w:r>
      <w:r w:rsidRPr="00126B23">
        <w:instrText xml:space="preserve"> REF _Ref175731271 \r \h </w:instrText>
      </w:r>
      <w:r>
        <w:instrText xml:space="preserve"> \* MERGEFORMAT </w:instrText>
      </w:r>
      <w:r w:rsidRPr="00126B23">
        <w:fldChar w:fldCharType="separate"/>
      </w:r>
      <w:r w:rsidR="00CC492E">
        <w:t>5.1</w:t>
      </w:r>
      <w:r w:rsidRPr="00126B23">
        <w:fldChar w:fldCharType="end"/>
      </w:r>
      <w:r w:rsidRPr="00126B23">
        <w:t xml:space="preserve"> této </w:t>
      </w:r>
      <w:r w:rsidR="004352DC">
        <w:t>Smlouvy</w:t>
      </w:r>
      <w:r w:rsidRPr="00126B23">
        <w:t xml:space="preserve">. Návrh dle předchozí věty se považuje za požadavek na záměnu dle odst. </w:t>
      </w:r>
      <w:r w:rsidRPr="00126B23">
        <w:fldChar w:fldCharType="begin"/>
      </w:r>
      <w:r w:rsidRPr="00126B23">
        <w:instrText xml:space="preserve"> REF _Ref175731271 \r \h </w:instrText>
      </w:r>
      <w:r>
        <w:instrText xml:space="preserve"> \* MERGEFORMAT </w:instrText>
      </w:r>
      <w:r w:rsidRPr="00126B23">
        <w:fldChar w:fldCharType="separate"/>
      </w:r>
      <w:r w:rsidR="00CC492E">
        <w:t>5.1</w:t>
      </w:r>
      <w:r w:rsidRPr="00126B23">
        <w:fldChar w:fldCharType="end"/>
      </w:r>
      <w:r w:rsidRPr="00126B23">
        <w:t xml:space="preserve"> této </w:t>
      </w:r>
      <w:r w:rsidR="004352DC">
        <w:t>Smlouvy</w:t>
      </w:r>
      <w:r w:rsidRPr="00126B23">
        <w:t>. Náklady spojené s odvozem HW, který se stal rozporným s předpisy a akty dle tohoto odstavce, jdou k tíži Prodávajícího.</w:t>
      </w:r>
    </w:p>
    <w:p w14:paraId="6B52E2F7" w14:textId="6212FA38" w:rsidR="00126B23" w:rsidRPr="00126B23" w:rsidRDefault="00126B23" w:rsidP="00C74FFB">
      <w:pPr>
        <w:pStyle w:val="11odst"/>
      </w:pPr>
      <w:r w:rsidRPr="00126B23">
        <w:t xml:space="preserve">V případě, že se stane HW, který je předmět učiněné a dosud neakceptované Objednávky, rozporným s předpisy dle odst. </w:t>
      </w:r>
      <w:r w:rsidRPr="00126B23">
        <w:fldChar w:fldCharType="begin"/>
      </w:r>
      <w:r w:rsidRPr="00126B23">
        <w:instrText xml:space="preserve"> REF _Ref180408048 \r \h </w:instrText>
      </w:r>
      <w:r>
        <w:instrText xml:space="preserve"> \* MERGEFORMAT </w:instrText>
      </w:r>
      <w:r w:rsidRPr="00126B23">
        <w:fldChar w:fldCharType="separate"/>
      </w:r>
      <w:r w:rsidR="00CC492E">
        <w:t>14.2</w:t>
      </w:r>
      <w:r w:rsidRPr="00126B23">
        <w:fldChar w:fldCharType="end"/>
      </w:r>
      <w:r w:rsidRPr="00126B23">
        <w:t xml:space="preserve"> písm. a. této </w:t>
      </w:r>
      <w:r w:rsidR="004352DC">
        <w:t>Smlouvy</w:t>
      </w:r>
      <w:r w:rsidRPr="00126B23">
        <w:t xml:space="preserve">, je Prodávající povinen v akceptační lhůtě takové Objednávky oznámit tuto skutečnost Kupujícímu. Doručením oznámení dle předchozí věty je Objednávka stornována. Prodávající je povinen bez zbytečnou odkladu po obdržení závěrů dle odst. </w:t>
      </w:r>
      <w:r w:rsidRPr="00126B23">
        <w:fldChar w:fldCharType="begin"/>
      </w:r>
      <w:r w:rsidRPr="00126B23">
        <w:instrText xml:space="preserve"> REF _Ref180408048 \r \h </w:instrText>
      </w:r>
      <w:r>
        <w:instrText xml:space="preserve"> \* MERGEFORMAT </w:instrText>
      </w:r>
      <w:r w:rsidRPr="00126B23">
        <w:fldChar w:fldCharType="separate"/>
      </w:r>
      <w:r w:rsidR="00CC492E">
        <w:t>14.2</w:t>
      </w:r>
      <w:r w:rsidRPr="00126B23">
        <w:fldChar w:fldCharType="end"/>
      </w:r>
      <w:r w:rsidRPr="00126B23">
        <w:t xml:space="preserve"> písm.</w:t>
      </w:r>
      <w:r w:rsidR="00EE48B7">
        <w:t> </w:t>
      </w:r>
      <w:r w:rsidRPr="00126B23">
        <w:t xml:space="preserve">b. této </w:t>
      </w:r>
      <w:r w:rsidR="004352DC">
        <w:t>Smlouvy</w:t>
      </w:r>
      <w:r w:rsidRPr="00126B23">
        <w:t xml:space="preserve"> navrhnout nahrazení položek HW, které jsou v rozporu s odst.</w:t>
      </w:r>
      <w:r w:rsidR="00EE48B7">
        <w:t> </w:t>
      </w:r>
      <w:r w:rsidRPr="00126B23">
        <w:fldChar w:fldCharType="begin"/>
      </w:r>
      <w:r w:rsidRPr="00126B23">
        <w:instrText xml:space="preserve"> REF _Ref180408048 \r \h </w:instrText>
      </w:r>
      <w:r>
        <w:instrText xml:space="preserve"> \* MERGEFORMAT </w:instrText>
      </w:r>
      <w:r w:rsidRPr="00126B23">
        <w:fldChar w:fldCharType="separate"/>
      </w:r>
      <w:r w:rsidR="00CC492E">
        <w:t>14.2</w:t>
      </w:r>
      <w:r w:rsidRPr="00126B23">
        <w:fldChar w:fldCharType="end"/>
      </w:r>
      <w:r w:rsidRPr="00126B23">
        <w:t xml:space="preserve"> písm. a. a b. této </w:t>
      </w:r>
      <w:r w:rsidR="004352DC">
        <w:t>Smlouvy</w:t>
      </w:r>
      <w:r w:rsidRPr="00126B23">
        <w:t xml:space="preserve">, a to za podmínek odst. </w:t>
      </w:r>
      <w:r w:rsidRPr="00126B23">
        <w:fldChar w:fldCharType="begin"/>
      </w:r>
      <w:r w:rsidRPr="00126B23">
        <w:instrText xml:space="preserve"> REF _Ref175731271 \r \h </w:instrText>
      </w:r>
      <w:r>
        <w:instrText xml:space="preserve"> \* MERGEFORMAT </w:instrText>
      </w:r>
      <w:r w:rsidRPr="00126B23">
        <w:fldChar w:fldCharType="separate"/>
      </w:r>
      <w:r w:rsidR="00CC492E">
        <w:t>5.1</w:t>
      </w:r>
      <w:r w:rsidRPr="00126B23">
        <w:fldChar w:fldCharType="end"/>
      </w:r>
      <w:r w:rsidRPr="00126B23">
        <w:t xml:space="preserve"> této </w:t>
      </w:r>
      <w:r w:rsidR="004352DC">
        <w:t>Smlouvy</w:t>
      </w:r>
      <w:r w:rsidRPr="00126B23">
        <w:t xml:space="preserve">. Navržení položek dle tohoto odstavce se považuje za požadavek na záměnu </w:t>
      </w:r>
      <w:r w:rsidR="00EE48B7">
        <w:t>ve smyslu</w:t>
      </w:r>
      <w:r w:rsidRPr="00126B23">
        <w:t xml:space="preserve"> odst. </w:t>
      </w:r>
      <w:r w:rsidRPr="00126B23">
        <w:fldChar w:fldCharType="begin"/>
      </w:r>
      <w:r w:rsidRPr="00126B23">
        <w:instrText xml:space="preserve"> REF _Ref175731271 \r \h </w:instrText>
      </w:r>
      <w:r>
        <w:instrText xml:space="preserve"> \* MERGEFORMAT </w:instrText>
      </w:r>
      <w:r w:rsidRPr="00126B23">
        <w:fldChar w:fldCharType="separate"/>
      </w:r>
      <w:r w:rsidR="00CC492E">
        <w:t>5.1</w:t>
      </w:r>
      <w:r w:rsidRPr="00126B23">
        <w:fldChar w:fldCharType="end"/>
      </w:r>
      <w:r w:rsidRPr="00126B23">
        <w:t xml:space="preserve"> této </w:t>
      </w:r>
      <w:r w:rsidR="004352DC">
        <w:t>Smlouvy</w:t>
      </w:r>
      <w:r w:rsidRPr="00126B23">
        <w:t>.</w:t>
      </w:r>
    </w:p>
    <w:p w14:paraId="22A1387C" w14:textId="77777777" w:rsidR="00C43F29" w:rsidRPr="00EE48B7" w:rsidRDefault="00C43F29" w:rsidP="00EE48B7">
      <w:pPr>
        <w:pStyle w:val="1lnek"/>
      </w:pPr>
      <w:r w:rsidRPr="00EE48B7">
        <w:t>Ochrana osobních údajů</w:t>
      </w:r>
    </w:p>
    <w:p w14:paraId="603172F6" w14:textId="23A57F2B" w:rsidR="00C43F29" w:rsidRPr="00CB7703" w:rsidRDefault="00C43F29" w:rsidP="00C74FFB">
      <w:pPr>
        <w:pStyle w:val="11odst"/>
      </w:pPr>
      <w:r w:rsidRPr="004202AB">
        <w:t xml:space="preserve">Pokud bude v rámci plnění této </w:t>
      </w:r>
      <w:r w:rsidR="004352DC">
        <w:t>Smlouvy</w:t>
      </w:r>
      <w:r w:rsidR="00BB48D2">
        <w:t xml:space="preserve"> a souvisejících </w:t>
      </w:r>
      <w:r w:rsidR="004319BC">
        <w:t>Dílčí</w:t>
      </w:r>
      <w:r w:rsidR="00BB48D2">
        <w:t>ch smluv</w:t>
      </w:r>
      <w:r w:rsidRPr="004202AB">
        <w:t xml:space="preserve"> docházet ke zpracování osobních údajů, zavazuje se </w:t>
      </w:r>
      <w:r w:rsidR="007B558B">
        <w:t>Prodávající</w:t>
      </w:r>
      <w:r w:rsidRPr="004202AB">
        <w:t xml:space="preserve"> dodržovat opatření dle článku 2</w:t>
      </w:r>
      <w:r w:rsidR="00BE042B" w:rsidRPr="004202AB">
        <w:t>1</w:t>
      </w:r>
      <w:r w:rsidRPr="004202AB">
        <w:t xml:space="preserve">. </w:t>
      </w:r>
      <w:r w:rsidR="00563B37" w:rsidRPr="00E9632F">
        <w:t xml:space="preserve">Přílohy </w:t>
      </w:r>
      <w:r w:rsidR="00F4658B">
        <w:fldChar w:fldCharType="begin"/>
      </w:r>
      <w:r w:rsidR="00F4658B">
        <w:instrText xml:space="preserve"> REF _Ref191289262 \r \h </w:instrText>
      </w:r>
      <w:r w:rsidR="00F4658B">
        <w:fldChar w:fldCharType="separate"/>
      </w:r>
      <w:r w:rsidR="00CC492E">
        <w:t>č. 5</w:t>
      </w:r>
      <w:r w:rsidR="00F4658B">
        <w:fldChar w:fldCharType="end"/>
      </w:r>
      <w:r w:rsidR="00F4658B">
        <w:t xml:space="preserve"> </w:t>
      </w:r>
      <w:r w:rsidR="002D23BA" w:rsidRPr="00E37A2A">
        <w:rPr>
          <w:rStyle w:val="Kurzva"/>
          <w:i w:val="0"/>
          <w:iCs/>
        </w:rPr>
        <w:t>Smlouvy</w:t>
      </w:r>
      <w:r w:rsidR="009C43AE" w:rsidRPr="004202AB">
        <w:t>.</w:t>
      </w:r>
    </w:p>
    <w:p w14:paraId="7507DFAB" w14:textId="39202DFD" w:rsidR="009872D2" w:rsidRDefault="009872D2" w:rsidP="00EE48B7">
      <w:pPr>
        <w:pStyle w:val="1lnek"/>
      </w:pPr>
      <w:r>
        <w:t>Střet zájmů</w:t>
      </w:r>
      <w:r w:rsidR="00B16BD0">
        <w:t xml:space="preserve">, povinnosti </w:t>
      </w:r>
      <w:r w:rsidR="007B558B">
        <w:t>Prodávající</w:t>
      </w:r>
      <w:r w:rsidR="008472F6">
        <w:t>ho</w:t>
      </w:r>
      <w:r w:rsidR="00B16BD0">
        <w:t xml:space="preserve"> v souvislosti s konfliktem na Ukrajině</w:t>
      </w:r>
    </w:p>
    <w:p w14:paraId="5D3B4CC0" w14:textId="33BAC4B8" w:rsidR="00B16BD0" w:rsidRPr="00B16BD0" w:rsidRDefault="007B558B" w:rsidP="00C74FFB">
      <w:pPr>
        <w:pStyle w:val="11odst"/>
      </w:pPr>
      <w:bookmarkStart w:id="50" w:name="_Ref180165511"/>
      <w:r>
        <w:t>Prodávající</w:t>
      </w:r>
      <w:r w:rsidR="00B16BD0" w:rsidRPr="00B16BD0">
        <w:t xml:space="preserve"> prohlašuje, že není obchodní společností, ve které veřejný funkcionář uvedený v </w:t>
      </w:r>
      <w:proofErr w:type="spellStart"/>
      <w:r w:rsidR="00B16BD0" w:rsidRPr="00B16BD0">
        <w:t>ust</w:t>
      </w:r>
      <w:proofErr w:type="spellEnd"/>
      <w:r w:rsidR="00B16BD0" w:rsidRPr="00B16BD0">
        <w:t>. § 2 odst. 1 písm. c) zákona č. 159/2006 Sb., o střetu zájmů, ve znění pozdějších předpisů (dále jen „</w:t>
      </w:r>
      <w:r w:rsidR="00B16BD0" w:rsidRPr="00935783">
        <w:rPr>
          <w:rStyle w:val="Kurzvatun"/>
        </w:rPr>
        <w:t>Zákon o střetu zájmů</w:t>
      </w:r>
      <w:r w:rsidR="00B16BD0" w:rsidRPr="00B16BD0">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B16BD0" w:rsidRPr="00B16BD0">
        <w:t>ust</w:t>
      </w:r>
      <w:proofErr w:type="spellEnd"/>
      <w:r w:rsidR="00B16BD0" w:rsidRPr="00B16BD0">
        <w:t>. § 2 odst. 1 písm. c) Zákona o střetu zájmů nebo jím ovládaná osoba vlastní podíl představující alespoň 25</w:t>
      </w:r>
      <w:r w:rsidR="00E37A2A">
        <w:t> </w:t>
      </w:r>
      <w:r w:rsidR="00B16BD0" w:rsidRPr="00B16BD0">
        <w:t>% účasti společníka v obchodní společnosti.</w:t>
      </w:r>
      <w:bookmarkEnd w:id="50"/>
    </w:p>
    <w:p w14:paraId="3E1C0CBB" w14:textId="61A16CBF" w:rsidR="00211E7C" w:rsidRDefault="007B558B" w:rsidP="00C74FFB">
      <w:pPr>
        <w:pStyle w:val="11odst"/>
      </w:pPr>
      <w:bookmarkStart w:id="51" w:name="_Ref180165512"/>
      <w:bookmarkStart w:id="52" w:name="_Ref180512488"/>
      <w:r>
        <w:t>Prodávající</w:t>
      </w:r>
      <w:r w:rsidR="00B16BD0" w:rsidRPr="00B16BD0">
        <w:t xml:space="preserve"> prohlašuje, že</w:t>
      </w:r>
      <w:r w:rsidR="00211E7C">
        <w:t>:</w:t>
      </w:r>
      <w:bookmarkEnd w:id="51"/>
      <w:bookmarkEnd w:id="52"/>
    </w:p>
    <w:p w14:paraId="038C148D" w14:textId="0E7B9F89" w:rsidR="00211E7C" w:rsidRPr="00211E7C" w:rsidRDefault="00211E7C" w:rsidP="00687A81">
      <w:pPr>
        <w:pStyle w:val="aodst"/>
      </w:pPr>
      <w:r>
        <w:t>on</w:t>
      </w:r>
      <w:r w:rsidRPr="00211E7C">
        <w:t xml:space="preserve">, ani žádný z jeho poddodavatelů, nejsou osobami, na něž se vztahuje zákaz </w:t>
      </w:r>
      <w:r w:rsidRPr="00211E7C">
        <w:lastRenderedPageBreak/>
        <w:t>zadání veřejné zakázky ve smyslu § 48a zákona č. 134/2016 Sb., o zadávání veřejných zakázek, ve znění pozdějších předpisů,</w:t>
      </w:r>
    </w:p>
    <w:p w14:paraId="2FFD11E2" w14:textId="77777777" w:rsidR="00211E7C" w:rsidRPr="00211E7C" w:rsidRDefault="00211E7C" w:rsidP="00687A81">
      <w:pPr>
        <w:pStyle w:val="aodst"/>
      </w:pPr>
      <w:r w:rsidRPr="00211E7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721283" w14:textId="394A29CF" w:rsidR="00B16BD0" w:rsidRPr="00B16BD0" w:rsidRDefault="00211E7C" w:rsidP="00687A81">
      <w:pPr>
        <w:pStyle w:val="aodst"/>
      </w:pPr>
      <w:r w:rsidRPr="00211E7C">
        <w:t>on, ani žádný z jeho poddodavatelů nebo jiných osob, jejichž způsobilost byla využita ve smyslu evropských směrnic o zadávání veřejných zakázek, nejsou osobami dle článku 2 nařízení Rady</w:t>
      </w:r>
      <w:r>
        <w:t xml:space="preserve">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02776B">
        <w:fldChar w:fldCharType="begin"/>
      </w:r>
      <w:r w:rsidR="0002776B">
        <w:instrText xml:space="preserve"> REF _Ref156551978 \r \h </w:instrText>
      </w:r>
      <w:r w:rsidR="0002776B">
        <w:fldChar w:fldCharType="separate"/>
      </w:r>
      <w:r w:rsidR="00CC492E">
        <w:t>16.5</w:t>
      </w:r>
      <w:r w:rsidR="0002776B">
        <w:fldChar w:fldCharType="end"/>
      </w:r>
      <w:r>
        <w:t xml:space="preserve"> této </w:t>
      </w:r>
      <w:r w:rsidR="00B354BF">
        <w:t>S</w:t>
      </w:r>
      <w:r>
        <w:t xml:space="preserve">mlouvy </w:t>
      </w:r>
      <w:r w:rsidRPr="0077114C">
        <w:t>(</w:t>
      </w:r>
      <w:r>
        <w:t>dále jen „</w:t>
      </w:r>
      <w:r w:rsidRPr="00665361">
        <w:rPr>
          <w:rStyle w:val="Kurzvatun"/>
        </w:rPr>
        <w:t>Sankční seznamy</w:t>
      </w:r>
      <w:r>
        <w:t>“)</w:t>
      </w:r>
      <w:r w:rsidR="00B16BD0" w:rsidRPr="00B16BD0">
        <w:t>.</w:t>
      </w:r>
    </w:p>
    <w:p w14:paraId="0F3CE5BD" w14:textId="23AECF0F" w:rsidR="00B16BD0" w:rsidRPr="00B16BD0" w:rsidRDefault="00B16BD0" w:rsidP="00C74FFB">
      <w:pPr>
        <w:pStyle w:val="11odst"/>
      </w:pPr>
      <w:r w:rsidRPr="00B16BD0">
        <w:t xml:space="preserve">Je-li </w:t>
      </w:r>
      <w:r w:rsidR="007B558B">
        <w:t>Prodávající</w:t>
      </w:r>
      <w:r w:rsidRPr="00B16BD0">
        <w:t>m sdružení více osob, platí podmínky dle odsta</w:t>
      </w:r>
      <w:r w:rsidRPr="00EE48B7">
        <w:t xml:space="preserve">vce </w:t>
      </w:r>
      <w:r w:rsidR="00EA63AD" w:rsidRPr="00E9632F">
        <w:fldChar w:fldCharType="begin"/>
      </w:r>
      <w:r w:rsidR="00EA63AD" w:rsidRPr="00EE48B7">
        <w:instrText xml:space="preserve"> REF _Ref180165511 \r \h </w:instrText>
      </w:r>
      <w:r w:rsidR="00EE48B7">
        <w:instrText xml:space="preserve"> \* MERGEFORMAT </w:instrText>
      </w:r>
      <w:r w:rsidR="00EA63AD" w:rsidRPr="00E9632F">
        <w:fldChar w:fldCharType="separate"/>
      </w:r>
      <w:r w:rsidR="00CC492E">
        <w:t>16.1</w:t>
      </w:r>
      <w:r w:rsidR="00EA63AD" w:rsidRPr="00E9632F">
        <w:fldChar w:fldCharType="end"/>
      </w:r>
      <w:r w:rsidR="00EA63AD" w:rsidRPr="00E9632F">
        <w:t xml:space="preserve"> a </w:t>
      </w:r>
      <w:r w:rsidR="00EE48B7" w:rsidRPr="00E9632F">
        <w:fldChar w:fldCharType="begin"/>
      </w:r>
      <w:r w:rsidR="00EE48B7" w:rsidRPr="00E9632F">
        <w:instrText xml:space="preserve"> REF _Ref180512488 \r \h </w:instrText>
      </w:r>
      <w:r w:rsidR="00EE48B7">
        <w:instrText xml:space="preserve"> \* MERGEFORMAT </w:instrText>
      </w:r>
      <w:r w:rsidR="00EE48B7" w:rsidRPr="00E9632F">
        <w:fldChar w:fldCharType="separate"/>
      </w:r>
      <w:r w:rsidR="00CC492E">
        <w:t>16.2</w:t>
      </w:r>
      <w:r w:rsidR="00EE48B7" w:rsidRPr="00E9632F">
        <w:fldChar w:fldCharType="end"/>
      </w:r>
      <w:r w:rsidR="00EE48B7" w:rsidRPr="00E9632F">
        <w:t xml:space="preserve"> </w:t>
      </w:r>
      <w:r w:rsidRPr="00EE48B7">
        <w:t>této</w:t>
      </w:r>
      <w:r w:rsidRPr="00B16BD0">
        <w:t xml:space="preserve"> </w:t>
      </w:r>
      <w:r w:rsidR="004352DC">
        <w:t>Smlouvy</w:t>
      </w:r>
      <w:r w:rsidRPr="00B16BD0">
        <w:t xml:space="preserve"> také jednotlivě pro všechny osoby v rámci </w:t>
      </w:r>
      <w:r w:rsidR="007B558B">
        <w:t>Prodávající</w:t>
      </w:r>
      <w:r w:rsidR="00311FCE">
        <w:t>ho</w:t>
      </w:r>
      <w:r w:rsidRPr="00B16BD0">
        <w:t xml:space="preserve"> </w:t>
      </w:r>
      <w:r w:rsidR="00F86A13" w:rsidRPr="00B16BD0">
        <w:t>sdružené,</w:t>
      </w:r>
      <w:r w:rsidRPr="00B16BD0">
        <w:t xml:space="preserve"> a to bez ohledu na právní formu tohoto sdružení.</w:t>
      </w:r>
    </w:p>
    <w:p w14:paraId="2E463557" w14:textId="125DE234" w:rsidR="00B16BD0" w:rsidRPr="00B16BD0" w:rsidRDefault="00B16BD0" w:rsidP="00C74FFB">
      <w:pPr>
        <w:pStyle w:val="11odst"/>
      </w:pPr>
      <w:r w:rsidRPr="00B16BD0">
        <w:t xml:space="preserve">Přestane-li </w:t>
      </w:r>
      <w:r w:rsidR="007B558B">
        <w:t>Prodávající</w:t>
      </w:r>
      <w:r w:rsidRPr="00B16BD0">
        <w:t xml:space="preserve"> nebo některý z jeho poddodavatelů nebo jiných osob, jejichž způsobilost byla využita ve smyslu evropských směrnic o zadávání veřejných zakázek, splňovat podmínky dle tohoto článku </w:t>
      </w:r>
      <w:r w:rsidR="004352DC">
        <w:t>Smlouvy</w:t>
      </w:r>
      <w:r w:rsidRPr="00B16BD0">
        <w:t xml:space="preserve">, oznámí tuto skutečnost bez zbytečného odkladu, nejpozději však do 3 pracovních dnů ode dne, kdy přestal splňovat výše uvedené podmínky, </w:t>
      </w:r>
      <w:r w:rsidR="007B558B">
        <w:t>Kupující</w:t>
      </w:r>
      <w:r w:rsidR="00EA63AD">
        <w:t>mu</w:t>
      </w:r>
      <w:r w:rsidRPr="00B16BD0">
        <w:t>.</w:t>
      </w:r>
    </w:p>
    <w:p w14:paraId="56790E7D" w14:textId="423C5098" w:rsidR="00B16BD0" w:rsidRPr="00B16BD0" w:rsidRDefault="007B558B" w:rsidP="00C74FFB">
      <w:pPr>
        <w:pStyle w:val="11odst"/>
      </w:pPr>
      <w:bookmarkStart w:id="53" w:name="_Ref156551978"/>
      <w:r>
        <w:t>Prodávající</w:t>
      </w:r>
      <w:r w:rsidR="00B16BD0" w:rsidRPr="00B16BD0">
        <w:t xml:space="preserve"> se dále zavazuje postupovat při plnění </w:t>
      </w:r>
      <w:r w:rsidR="004319BC">
        <w:t>Dílčí</w:t>
      </w:r>
      <w:r w:rsidR="00B16BD0" w:rsidRPr="00B16BD0">
        <w:t xml:space="preserve">ch smluv uzavřených na základě této </w:t>
      </w:r>
      <w:r w:rsidR="004352DC">
        <w:t>Smlouvy</w:t>
      </w:r>
      <w:r w:rsidR="00B16BD0" w:rsidRPr="00B16BD0">
        <w:t xml:space="preserve"> v souladu s </w:t>
      </w:r>
      <w:r w:rsidR="00945446">
        <w:t>n</w:t>
      </w:r>
      <w:r w:rsidR="00B16BD0" w:rsidRPr="00B16BD0">
        <w:t xml:space="preserve">ařízením Rady (ES) č. 765/2006 ze dne 18. května 2006 o omezujících opatřeních vzhledem k situaci v Bělorusku a k zapojení Běloruska do ruské agrese proti Ukrajině, ve znění pozdějších předpisů, </w:t>
      </w:r>
      <w:r w:rsidR="00E45973">
        <w:t>n</w:t>
      </w:r>
      <w:r w:rsidR="00E45973" w:rsidRPr="002B73F3">
        <w:rPr>
          <w:rStyle w:val="normaltextrun"/>
          <w:bdr w:val="none" w:sz="0" w:space="0" w:color="auto" w:frame="1"/>
        </w:rPr>
        <w:t>ařízení</w:t>
      </w:r>
      <w:r w:rsidR="00E45973">
        <w:rPr>
          <w:rStyle w:val="normaltextrun"/>
          <w:bdr w:val="none" w:sz="0" w:space="0" w:color="auto" w:frame="1"/>
        </w:rPr>
        <w:t>m</w:t>
      </w:r>
      <w:r w:rsidR="00E45973" w:rsidRPr="002B73F3">
        <w:rPr>
          <w:rStyle w:val="normaltextrun"/>
          <w:bdr w:val="none" w:sz="0" w:space="0" w:color="auto" w:frame="1"/>
        </w:rPr>
        <w:t xml:space="preserve"> Rady (EU) č. 208/2014 ze dne 5. března 2014 o omezujících opatřeních vůči některým osobám, subjektům a orgánům vzhledem k</w:t>
      </w:r>
      <w:r w:rsidR="00E45973">
        <w:rPr>
          <w:rStyle w:val="normaltextrun"/>
          <w:bdr w:val="none" w:sz="0" w:space="0" w:color="auto" w:frame="1"/>
        </w:rPr>
        <w:t> </w:t>
      </w:r>
      <w:r w:rsidR="00E45973" w:rsidRPr="002B73F3">
        <w:rPr>
          <w:rStyle w:val="normaltextrun"/>
          <w:bdr w:val="none" w:sz="0" w:space="0" w:color="auto" w:frame="1"/>
        </w:rPr>
        <w:t>situaci na Ukrajině, ve znění pozdějších předpisů</w:t>
      </w:r>
      <w:r w:rsidR="00E45973">
        <w:rPr>
          <w:rStyle w:val="normaltextrun"/>
          <w:bdr w:val="none" w:sz="0" w:space="0" w:color="auto" w:frame="1"/>
        </w:rPr>
        <w:t>,</w:t>
      </w:r>
      <w:r w:rsidR="00E45973" w:rsidRPr="007A08B0">
        <w:t xml:space="preserve"> a dalších prováděcích předpisů k t</w:t>
      </w:r>
      <w:r w:rsidR="00E45973">
        <w:t>ěmto</w:t>
      </w:r>
      <w:r w:rsidR="00E45973" w:rsidRPr="007A08B0">
        <w:t xml:space="preserve"> nařízení</w:t>
      </w:r>
      <w:r w:rsidR="00E45973">
        <w:t>m</w:t>
      </w:r>
      <w:r w:rsidR="00B16BD0" w:rsidRPr="00B16BD0">
        <w:t>.</w:t>
      </w:r>
      <w:bookmarkEnd w:id="53"/>
    </w:p>
    <w:p w14:paraId="7D2DC0FA" w14:textId="2951C8DC" w:rsidR="00B16BD0" w:rsidRPr="00B16BD0" w:rsidRDefault="007B558B" w:rsidP="00C74FFB">
      <w:pPr>
        <w:pStyle w:val="11odst"/>
      </w:pPr>
      <w:r>
        <w:t>Prodávající</w:t>
      </w:r>
      <w:r w:rsidR="00B16BD0" w:rsidRPr="00B16BD0">
        <w:t xml:space="preserve"> se dále </w:t>
      </w:r>
      <w:bookmarkStart w:id="54" w:name="_Hlk156305402"/>
      <w:r w:rsidR="00E45973" w:rsidRPr="007A08B0">
        <w:t xml:space="preserve">zavazuje, že finanční prostředky ani hospodářské zdroje, které obdrží od </w:t>
      </w:r>
      <w:r>
        <w:t>Kupující</w:t>
      </w:r>
      <w:r w:rsidR="00EA63AD">
        <w:t>ho</w:t>
      </w:r>
      <w:r w:rsidR="00E45973"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54"/>
      <w:r w:rsidR="00B16BD0" w:rsidRPr="00B16BD0">
        <w:t>.</w:t>
      </w:r>
    </w:p>
    <w:p w14:paraId="2C86F619" w14:textId="4187AF7C" w:rsidR="00B16BD0" w:rsidRPr="001651B4" w:rsidRDefault="00B16BD0" w:rsidP="00C74FFB">
      <w:pPr>
        <w:pStyle w:val="11odst"/>
      </w:pPr>
      <w:r w:rsidRPr="00B16BD0">
        <w:t>Ukáž</w:t>
      </w:r>
      <w:r w:rsidR="0035186B">
        <w:t>e</w:t>
      </w:r>
      <w:r w:rsidRPr="00B16BD0">
        <w:t xml:space="preserve">-li se </w:t>
      </w:r>
      <w:r w:rsidR="0035186B">
        <w:t xml:space="preserve">jakékoliv </w:t>
      </w:r>
      <w:r w:rsidRPr="00B16BD0">
        <w:t xml:space="preserve">prohlášení </w:t>
      </w:r>
      <w:r w:rsidR="007B558B">
        <w:t>Prodávající</w:t>
      </w:r>
      <w:r w:rsidR="00016BE8">
        <w:t>ho</w:t>
      </w:r>
      <w:r w:rsidRPr="00B16BD0">
        <w:t xml:space="preserve"> dle </w:t>
      </w:r>
      <w:r w:rsidR="0035186B">
        <w:t>tohoto článku</w:t>
      </w:r>
      <w:r w:rsidRPr="00B16BD0">
        <w:t xml:space="preserve"> </w:t>
      </w:r>
      <w:r w:rsidR="004352DC">
        <w:t>Smlouvy</w:t>
      </w:r>
      <w:r w:rsidRPr="00B16BD0">
        <w:t xml:space="preserve"> jako </w:t>
      </w:r>
      <w:r w:rsidR="0035186B" w:rsidRPr="00B16BD0">
        <w:t>nepravdiv</w:t>
      </w:r>
      <w:r w:rsidR="0035186B">
        <w:t>é</w:t>
      </w:r>
      <w:r w:rsidR="0035186B" w:rsidRPr="00B16BD0">
        <w:t xml:space="preserve"> </w:t>
      </w:r>
      <w:r w:rsidRPr="00B16BD0">
        <w:t xml:space="preserve">nebo poruší-li </w:t>
      </w:r>
      <w:r w:rsidR="007B558B">
        <w:t>Prodávající</w:t>
      </w:r>
      <w:r w:rsidRPr="00B16BD0">
        <w:t xml:space="preserve"> svou oznamovací povinnost</w:t>
      </w:r>
      <w:r w:rsidR="0002776B">
        <w:t xml:space="preserve"> </w:t>
      </w:r>
      <w:r w:rsidRPr="00B16BD0">
        <w:t>nebo</w:t>
      </w:r>
      <w:r w:rsidR="0002776B">
        <w:t xml:space="preserve"> některou z dalších</w:t>
      </w:r>
      <w:r w:rsidRPr="00B16BD0">
        <w:t xml:space="preserve"> </w:t>
      </w:r>
      <w:r w:rsidR="0002776B" w:rsidRPr="00B16BD0">
        <w:t>povinnost</w:t>
      </w:r>
      <w:r w:rsidR="0002776B">
        <w:t>í</w:t>
      </w:r>
      <w:r w:rsidR="0002776B" w:rsidRPr="00B16BD0">
        <w:t xml:space="preserve"> </w:t>
      </w:r>
      <w:r w:rsidRPr="00B16BD0">
        <w:t xml:space="preserve">dle </w:t>
      </w:r>
      <w:r w:rsidR="0002776B">
        <w:t>tohoto článku</w:t>
      </w:r>
      <w:r w:rsidRPr="00B16BD0">
        <w:t xml:space="preserve"> </w:t>
      </w:r>
      <w:r w:rsidR="004352DC">
        <w:t>Smlouvy</w:t>
      </w:r>
      <w:r w:rsidRPr="00B16BD0">
        <w:t xml:space="preserve">, je </w:t>
      </w:r>
      <w:r w:rsidR="007B558B">
        <w:t>Kupující</w:t>
      </w:r>
      <w:r w:rsidRPr="00B16BD0">
        <w:t xml:space="preserve"> oprávněn odstoupit od této </w:t>
      </w:r>
      <w:r w:rsidR="004352DC">
        <w:t>Smlouvy</w:t>
      </w:r>
      <w:r w:rsidRPr="00B16BD0">
        <w:t xml:space="preserve">. </w:t>
      </w:r>
      <w:r w:rsidR="007B558B">
        <w:t>Kupující</w:t>
      </w:r>
      <w:r w:rsidRPr="00B16BD0">
        <w:t xml:space="preserve"> je vedle toho oprávněn </w:t>
      </w:r>
      <w:r>
        <w:t>odstoupit</w:t>
      </w:r>
      <w:r w:rsidRPr="00B16BD0">
        <w:rPr>
          <w:rFonts w:cstheme="minorHAnsi"/>
        </w:rPr>
        <w:t xml:space="preserve"> </w:t>
      </w:r>
      <w:r>
        <w:rPr>
          <w:rFonts w:cstheme="minorHAnsi"/>
        </w:rPr>
        <w:t xml:space="preserve">od těch </w:t>
      </w:r>
      <w:r w:rsidR="00113009">
        <w:rPr>
          <w:rFonts w:cstheme="minorHAnsi"/>
        </w:rPr>
        <w:t>D</w:t>
      </w:r>
      <w:r>
        <w:rPr>
          <w:rFonts w:cstheme="minorHAnsi"/>
        </w:rPr>
        <w:t xml:space="preserve">ílčích smluv uzavřených na základě této </w:t>
      </w:r>
      <w:r w:rsidR="004352DC">
        <w:rPr>
          <w:rFonts w:cstheme="minorHAnsi"/>
        </w:rPr>
        <w:t>Smlouvy</w:t>
      </w:r>
      <w:r>
        <w:rPr>
          <w:rFonts w:cstheme="minorHAnsi"/>
        </w:rPr>
        <w:t xml:space="preserve">, které ještě nebyly splněny. </w:t>
      </w:r>
      <w:r w:rsidR="007B558B">
        <w:rPr>
          <w:rFonts w:cstheme="minorHAnsi"/>
        </w:rPr>
        <w:t>Kupující</w:t>
      </w:r>
      <w:r>
        <w:rPr>
          <w:rFonts w:cstheme="minorHAnsi"/>
        </w:rPr>
        <w:t xml:space="preserve"> je oprávněn odstoupit od smluv dle předchozí věty i ohledně celého </w:t>
      </w:r>
      <w:r w:rsidR="002331D2">
        <w:rPr>
          <w:rFonts w:cstheme="minorHAnsi"/>
        </w:rPr>
        <w:t>P</w:t>
      </w:r>
      <w:r>
        <w:rPr>
          <w:rFonts w:cstheme="minorHAnsi"/>
        </w:rPr>
        <w:t>lnění.</w:t>
      </w:r>
      <w:r w:rsidRPr="00B16BD0">
        <w:t xml:space="preserve"> </w:t>
      </w:r>
      <w:r w:rsidR="007B558B">
        <w:t>Prodávající</w:t>
      </w:r>
      <w:r w:rsidRPr="00B16BD0">
        <w:t xml:space="preserve"> je dále povinen zaplatit za každé jednotlivé porušení povinností dle věty</w:t>
      </w:r>
      <w:r w:rsidR="00EA63AD">
        <w:t xml:space="preserve"> první toho odstavce</w:t>
      </w:r>
      <w:r w:rsidRPr="00B16BD0">
        <w:t xml:space="preserve"> smluvní pokutu ve výši </w:t>
      </w:r>
      <w:r w:rsidR="00E361B7">
        <w:t>1.000.000 Kč</w:t>
      </w:r>
      <w:r w:rsidRPr="00B16BD0">
        <w:t>. Ustanovení § 2050 Občanského zákoníku se nepoužije.</w:t>
      </w:r>
    </w:p>
    <w:p w14:paraId="73D38B3C" w14:textId="154D6578" w:rsidR="00AE4FE7" w:rsidRDefault="00AE4FE7" w:rsidP="00EE48B7">
      <w:pPr>
        <w:pStyle w:val="1lnek"/>
      </w:pPr>
      <w:r>
        <w:t>Další povinnosti Prodávajícího</w:t>
      </w:r>
    </w:p>
    <w:p w14:paraId="6E18501A" w14:textId="28C9ECD1" w:rsidR="00AE4FE7" w:rsidRDefault="00AE4FE7" w:rsidP="00C74FFB">
      <w:pPr>
        <w:pStyle w:val="11odst"/>
      </w:pPr>
      <w:bookmarkStart w:id="55" w:name="_Ref32406821"/>
      <w:r w:rsidRPr="00B002F9">
        <w:t>P</w:t>
      </w:r>
      <w:r>
        <w:t>rodávající</w:t>
      </w:r>
      <w:r w:rsidRPr="00B002F9">
        <w:t xml:space="preserve"> je povinen na vlastní náklady zajistit, aby kaž</w:t>
      </w:r>
      <w:r>
        <w:t>dá osoba</w:t>
      </w:r>
      <w:r w:rsidRPr="00B002F9">
        <w:t>, kter</w:t>
      </w:r>
      <w:r>
        <w:t xml:space="preserve">á bude provádět instalaci, profylaxi či opravu </w:t>
      </w:r>
      <w:r w:rsidR="00766A6F">
        <w:t xml:space="preserve">v </w:t>
      </w:r>
      <w:r w:rsidR="00766A6F" w:rsidRPr="00766A6F">
        <w:t>železniční stanici či zastávce</w:t>
      </w:r>
      <w:r w:rsidRPr="00B002F9">
        <w:t>, absolvoval</w:t>
      </w:r>
      <w:r>
        <w:t>a</w:t>
      </w:r>
      <w:r w:rsidRPr="00B002F9">
        <w:t xml:space="preserve"> do okamžiku </w:t>
      </w:r>
      <w:r>
        <w:lastRenderedPageBreak/>
        <w:t>prvního výše zmíněného výkonu</w:t>
      </w:r>
      <w:r w:rsidRPr="00133002">
        <w:t xml:space="preserve"> </w:t>
      </w:r>
      <w:r>
        <w:t>školení</w:t>
      </w:r>
      <w:r w:rsidRPr="00B002F9">
        <w:t xml:space="preserve"> v rozsahu </w:t>
      </w:r>
      <w:r w:rsidRPr="00610857">
        <w:t>VŠ-01</w:t>
      </w:r>
      <w:r w:rsidRPr="00B002F9">
        <w:t xml:space="preserve"> dle předpisu Objednatele Zam1 v aktuálním znění.</w:t>
      </w:r>
      <w:bookmarkEnd w:id="55"/>
    </w:p>
    <w:p w14:paraId="6079DAC6" w14:textId="5DBE97D4" w:rsidR="0037344C" w:rsidRDefault="0037344C" w:rsidP="00EE48B7">
      <w:pPr>
        <w:pStyle w:val="1lnek"/>
      </w:pPr>
      <w:r>
        <w:t>Sankce</w:t>
      </w:r>
    </w:p>
    <w:p w14:paraId="14E33062" w14:textId="704B888A" w:rsidR="00157EE6" w:rsidRDefault="00157EE6" w:rsidP="00C74FFB">
      <w:pPr>
        <w:pStyle w:val="11odst"/>
      </w:pPr>
      <w:r>
        <w:t>V případě nedodržení sjednané doby dodání HW je Prodávající povinen zaplatit Kupujícímu smluvní pokutu ve výši 0,5 % z ceny za dodávku HW za každý den prodlení s jeho řádným dodáním, minimálně však 5.000 Kč za jednu takovou událost.</w:t>
      </w:r>
    </w:p>
    <w:p w14:paraId="70647791" w14:textId="7373F135" w:rsidR="00157EE6" w:rsidRDefault="00157EE6" w:rsidP="00C74FFB">
      <w:pPr>
        <w:pStyle w:val="11odst"/>
      </w:pPr>
      <w:r>
        <w:t>V případě nedodržení sjednaného termínu pro provedení profylaxe HW</w:t>
      </w:r>
      <w:r w:rsidRPr="00157EE6">
        <w:t xml:space="preserve"> </w:t>
      </w:r>
      <w:r>
        <w:t>je Prodávající povinen zaplatit Kupujícímu smluvní pokutu ve výši 1.000 Kč za každý den prodlení s jejím řádným provedením.</w:t>
      </w:r>
    </w:p>
    <w:p w14:paraId="55706FBF" w14:textId="303851BF" w:rsidR="00157EE6" w:rsidRDefault="00157EE6" w:rsidP="00C74FFB">
      <w:pPr>
        <w:pStyle w:val="11odst"/>
      </w:pPr>
      <w:r>
        <w:t xml:space="preserve">V případě porušení povinnosti Prodávajícího dle odst. 2 čl. III. Přílohy </w:t>
      </w:r>
      <w:r w:rsidR="00F4658B">
        <w:fldChar w:fldCharType="begin"/>
      </w:r>
      <w:r w:rsidR="00F4658B">
        <w:instrText xml:space="preserve"> REF _Ref191288379 \r \h </w:instrText>
      </w:r>
      <w:r w:rsidR="00F4658B">
        <w:fldChar w:fldCharType="separate"/>
      </w:r>
      <w:r w:rsidR="00CC492E">
        <w:t>č. 1</w:t>
      </w:r>
      <w:r w:rsidR="00F4658B">
        <w:fldChar w:fldCharType="end"/>
      </w:r>
      <w:r w:rsidR="00F4658B">
        <w:t xml:space="preserve"> </w:t>
      </w:r>
      <w:r>
        <w:t xml:space="preserve">této </w:t>
      </w:r>
      <w:r w:rsidR="004352DC">
        <w:t>Smlouvy</w:t>
      </w:r>
      <w:r w:rsidRPr="00157EE6">
        <w:t xml:space="preserve"> je Prodávající povinen uhradit </w:t>
      </w:r>
      <w:r>
        <w:t xml:space="preserve">Kupujícímu </w:t>
      </w:r>
      <w:r w:rsidRPr="00157EE6">
        <w:t xml:space="preserve">smluvní pokutu </w:t>
      </w:r>
      <w:r w:rsidR="00736D9D" w:rsidRPr="00736D9D">
        <w:t>ve výši 5.000 Kč za každý případ prodlení s doručením potvrzení</w:t>
      </w:r>
      <w:r w:rsidRPr="00157EE6">
        <w:t xml:space="preserve">. </w:t>
      </w:r>
    </w:p>
    <w:p w14:paraId="279D5820" w14:textId="7FD0945C" w:rsidR="0037344C" w:rsidRDefault="00157EE6" w:rsidP="00C74FFB">
      <w:pPr>
        <w:pStyle w:val="11odst"/>
      </w:pPr>
      <w:r>
        <w:t>V případě porušení povinnosti Prodávajícího dle odst. 3 čl. IV. </w:t>
      </w:r>
      <w:r w:rsidR="00F4658B">
        <w:t>P</w:t>
      </w:r>
      <w:r>
        <w:t xml:space="preserve">řílohy </w:t>
      </w:r>
      <w:r w:rsidR="00F4658B">
        <w:fldChar w:fldCharType="begin"/>
      </w:r>
      <w:r w:rsidR="00F4658B">
        <w:instrText xml:space="preserve"> REF _Ref191288379 \r \h </w:instrText>
      </w:r>
      <w:r w:rsidR="00F4658B">
        <w:fldChar w:fldCharType="separate"/>
      </w:r>
      <w:r w:rsidR="00CC492E">
        <w:t>č. 1</w:t>
      </w:r>
      <w:r w:rsidR="00F4658B">
        <w:fldChar w:fldCharType="end"/>
      </w:r>
      <w:r w:rsidR="00F4658B">
        <w:t xml:space="preserve"> </w:t>
      </w:r>
      <w:r>
        <w:t xml:space="preserve">této </w:t>
      </w:r>
      <w:r w:rsidR="004352DC">
        <w:t>Smlouvy</w:t>
      </w:r>
      <w:r>
        <w:t xml:space="preserve"> </w:t>
      </w:r>
      <w:r w:rsidRPr="00157EE6">
        <w:t xml:space="preserve">je Prodávající povinen uhradit </w:t>
      </w:r>
      <w:r>
        <w:t xml:space="preserve">Kupujícímu </w:t>
      </w:r>
      <w:r w:rsidRPr="00157EE6">
        <w:t>smluvní pokutu ve výši</w:t>
      </w:r>
      <w:r>
        <w:t xml:space="preserve"> 5.000 Kč za každý započatý den prodlení se splněním této povinnosti. </w:t>
      </w:r>
    </w:p>
    <w:p w14:paraId="1F8346FE" w14:textId="31BE04DF" w:rsidR="00736D9D" w:rsidRDefault="00736D9D" w:rsidP="00C74FFB">
      <w:pPr>
        <w:pStyle w:val="11odst"/>
      </w:pPr>
      <w:r w:rsidRPr="00736D9D">
        <w:t xml:space="preserve">V případě porušení povinnosti Prodávajícího dle odst. </w:t>
      </w:r>
      <w:r>
        <w:t>2</w:t>
      </w:r>
      <w:r w:rsidRPr="00736D9D">
        <w:t xml:space="preserve"> čl. IV. </w:t>
      </w:r>
      <w:r w:rsidR="00F4658B">
        <w:t>P</w:t>
      </w:r>
      <w:r w:rsidRPr="00736D9D">
        <w:t xml:space="preserve">řílohy </w:t>
      </w:r>
      <w:r w:rsidR="00F4658B">
        <w:fldChar w:fldCharType="begin"/>
      </w:r>
      <w:r w:rsidR="00F4658B">
        <w:instrText xml:space="preserve"> REF _Ref191288379 \r \h </w:instrText>
      </w:r>
      <w:r w:rsidR="00F4658B">
        <w:fldChar w:fldCharType="separate"/>
      </w:r>
      <w:r w:rsidR="00CC492E">
        <w:t>č. 1</w:t>
      </w:r>
      <w:r w:rsidR="00F4658B">
        <w:fldChar w:fldCharType="end"/>
      </w:r>
      <w:r w:rsidR="00F4658B">
        <w:t xml:space="preserve"> </w:t>
      </w:r>
      <w:r w:rsidRPr="00736D9D">
        <w:t xml:space="preserve">této </w:t>
      </w:r>
      <w:r w:rsidR="004352DC">
        <w:t>Smlouvy</w:t>
      </w:r>
      <w:r w:rsidRPr="00736D9D">
        <w:t xml:space="preserve"> je Prodávající povinen uhradit Kupujícímu smluvní pokutu ve výši 5.000</w:t>
      </w:r>
      <w:r w:rsidR="009D6DAD">
        <w:t> </w:t>
      </w:r>
      <w:r w:rsidRPr="00736D9D">
        <w:t>Kč za každý započatý den prodlení se splněním této povinnosti.</w:t>
      </w:r>
    </w:p>
    <w:p w14:paraId="6764FF96" w14:textId="744074F6" w:rsidR="00922A4B" w:rsidRDefault="00922A4B" w:rsidP="00C74FFB">
      <w:pPr>
        <w:pStyle w:val="11odst"/>
      </w:pPr>
      <w:r>
        <w:t>P</w:t>
      </w:r>
      <w:r w:rsidRPr="00922A4B">
        <w:t xml:space="preserve">oruší-li </w:t>
      </w:r>
      <w:r>
        <w:t>Prodávající</w:t>
      </w:r>
      <w:r w:rsidRPr="00922A4B">
        <w:t xml:space="preserve"> některou z povinností týkající se účasti Poddodavatelů </w:t>
      </w:r>
      <w:r>
        <w:t xml:space="preserve">vzniká Kupujícímu právo na zaplacení smluvní pokuty </w:t>
      </w:r>
      <w:r w:rsidRPr="00922A4B">
        <w:t xml:space="preserve">ve výši </w:t>
      </w:r>
      <w:r w:rsidR="006C3D53">
        <w:t>50 000 Kč</w:t>
      </w:r>
      <w:r w:rsidR="00417725">
        <w:t xml:space="preserve"> </w:t>
      </w:r>
      <w:r w:rsidRPr="00922A4B">
        <w:t>za každé jednotlivé porušení povinnosti</w:t>
      </w:r>
      <w:r w:rsidR="00417725">
        <w:t>.</w:t>
      </w:r>
    </w:p>
    <w:p w14:paraId="0669BCCE" w14:textId="22DBAE54" w:rsidR="00AB22DC" w:rsidRPr="00AB22DC" w:rsidRDefault="00AB22DC" w:rsidP="00C74FFB">
      <w:pPr>
        <w:pStyle w:val="11odst"/>
      </w:pPr>
      <w:r>
        <w:t xml:space="preserve">Nezajistí-li Prodávající, aby osoba, která provádí instalaci, profylaxi či opravu </w:t>
      </w:r>
      <w:r w:rsidR="00766A6F">
        <w:t xml:space="preserve">v </w:t>
      </w:r>
      <w:r w:rsidR="00766A6F" w:rsidRPr="00766A6F">
        <w:t>železniční stanici či zastávce</w:t>
      </w:r>
      <w:r>
        <w:t xml:space="preserve"> měla absolvované školení </w:t>
      </w:r>
      <w:r w:rsidRPr="00BB5FC5">
        <w:t xml:space="preserve">VŠ-01, vzniká Kupujícímu </w:t>
      </w:r>
      <w:r w:rsidR="00343681">
        <w:t>právo na zaplacení smluvní pokuty ve výši 10 000 Kč za každé jednotlivé porušení povinnosti.</w:t>
      </w:r>
    </w:p>
    <w:p w14:paraId="77C0AF04" w14:textId="47ED33DD" w:rsidR="00922A4B" w:rsidRPr="00ED6198" w:rsidRDefault="00922A4B" w:rsidP="00953F30">
      <w:pPr>
        <w:pStyle w:val="11odst"/>
      </w:pPr>
      <w:r w:rsidRPr="00ED6198">
        <w:t xml:space="preserve">Zaplacením smluvních pokut není dotčeno právo </w:t>
      </w:r>
      <w:r>
        <w:t>Kupujícího</w:t>
      </w:r>
      <w:r w:rsidRPr="00ED6198">
        <w:t xml:space="preserve"> na náhradu </w:t>
      </w:r>
      <w:r>
        <w:t>nemajetkové újmy</w:t>
      </w:r>
      <w:r w:rsidRPr="00ED6198">
        <w:t xml:space="preserve"> v plném rozsahu. </w:t>
      </w:r>
    </w:p>
    <w:p w14:paraId="00A56027" w14:textId="68FB3D91" w:rsidR="00922A4B" w:rsidRPr="00ED6198" w:rsidRDefault="00922A4B" w:rsidP="00C74FFB">
      <w:pPr>
        <w:pStyle w:val="11odst"/>
      </w:pPr>
      <w:r w:rsidRPr="00922A4B">
        <w:t>Smluvní</w:t>
      </w:r>
      <w:r w:rsidRPr="00ED6198">
        <w:t xml:space="preserve"> pokuta je splatná do 30 dnů ode dne doručení písemné výzvy </w:t>
      </w:r>
      <w:r w:rsidR="00417725">
        <w:t>Kupujícího</w:t>
      </w:r>
      <w:r w:rsidRPr="00ED6198">
        <w:t xml:space="preserve"> k jejímu uhrazení. </w:t>
      </w:r>
      <w:r w:rsidR="00417725">
        <w:t>Kupující</w:t>
      </w:r>
      <w:r w:rsidRPr="00ED6198">
        <w:t xml:space="preserve"> je oprávněn započíst nárok na zaplacení smluvní pokuty, i pokud ještě není splatný, proti jakémukoliv nároku </w:t>
      </w:r>
      <w:r w:rsidR="00417725">
        <w:t>Prodávajícího</w:t>
      </w:r>
      <w:r w:rsidRPr="00ED6198">
        <w:t xml:space="preserve"> na peněžité plnění vyplývajícímu ze Smlouvy.</w:t>
      </w:r>
    </w:p>
    <w:p w14:paraId="6366729C" w14:textId="644D7E7F" w:rsidR="00922A4B" w:rsidRPr="00922A4B" w:rsidRDefault="00922A4B" w:rsidP="00C74FFB">
      <w:pPr>
        <w:pStyle w:val="11odst"/>
      </w:pPr>
      <w:r>
        <w:t xml:space="preserve">Za </w:t>
      </w:r>
      <w:r w:rsidRPr="00922A4B">
        <w:t xml:space="preserve">každý den prodlení s úhradou </w:t>
      </w:r>
      <w:r w:rsidR="00417725">
        <w:t>s</w:t>
      </w:r>
      <w:r w:rsidRPr="00922A4B">
        <w:t xml:space="preserve">mluvní pokuty je </w:t>
      </w:r>
      <w:r w:rsidR="00417725">
        <w:t>Kupující</w:t>
      </w:r>
      <w:r w:rsidRPr="00922A4B">
        <w:t xml:space="preserve"> oprávněn požadovat po </w:t>
      </w:r>
      <w:r w:rsidR="00417725">
        <w:t>Prodávajícím</w:t>
      </w:r>
      <w:r w:rsidRPr="00922A4B">
        <w:t xml:space="preserve"> úhradu úroků z prodlení ve výši stanovené obecně závaznými právními předpisy.</w:t>
      </w:r>
    </w:p>
    <w:p w14:paraId="64F5BBA8" w14:textId="2D36497D" w:rsidR="00922A4B" w:rsidRDefault="00922A4B" w:rsidP="00C74FFB">
      <w:pPr>
        <w:pStyle w:val="11odst"/>
      </w:pPr>
      <w:r w:rsidRPr="00922A4B">
        <w:t xml:space="preserve">Ustanovení § 2050 Občanského zákoníku se nepoužije. </w:t>
      </w:r>
      <w:r w:rsidR="00417725">
        <w:t>Kupující</w:t>
      </w:r>
      <w:r w:rsidR="00417725" w:rsidRPr="00922A4B">
        <w:t xml:space="preserve"> </w:t>
      </w:r>
      <w:r w:rsidRPr="00922A4B">
        <w:t>je však oprávněn uplatnit</w:t>
      </w:r>
      <w:r>
        <w:t xml:space="preserve"> po </w:t>
      </w:r>
      <w:r w:rsidR="00417725">
        <w:t>Prodávajícím</w:t>
      </w:r>
      <w:r w:rsidR="00417725" w:rsidRPr="00922A4B">
        <w:t xml:space="preserve"> </w:t>
      </w:r>
      <w:r>
        <w:t>nárok na náhradu škody pouze do celkové souhrnné výše sta (100)</w:t>
      </w:r>
      <w:r w:rsidRPr="00CB476A">
        <w:t xml:space="preserve"> </w:t>
      </w:r>
      <w:r>
        <w:t xml:space="preserve">procent </w:t>
      </w:r>
      <w:r w:rsidR="00417725">
        <w:t xml:space="preserve">maximální hodnoty Plnění dle odst. </w:t>
      </w:r>
      <w:r w:rsidR="00417725">
        <w:fldChar w:fldCharType="begin"/>
      </w:r>
      <w:r w:rsidR="00417725">
        <w:instrText xml:space="preserve"> REF _Ref190857319 \r \h </w:instrText>
      </w:r>
      <w:r w:rsidR="00417725">
        <w:fldChar w:fldCharType="separate"/>
      </w:r>
      <w:r w:rsidR="00CC492E">
        <w:t>6.7</w:t>
      </w:r>
      <w:r w:rsidR="00417725">
        <w:fldChar w:fldCharType="end"/>
      </w:r>
      <w:r w:rsidR="00417725" w:rsidRPr="00922A4B">
        <w:t xml:space="preserve"> </w:t>
      </w:r>
      <w:r w:rsidR="00417725">
        <w:t>Smlouvy</w:t>
      </w:r>
      <w:r>
        <w:t xml:space="preserve">. Pro vyloučení všech pochybností se limitace dle předchozí věty vztahuje i na souhrnnou výši smluvních pokut. Tímto není dotčena odpovědnost za škodu způsobenou úmyslně či hrubou nedbalostí.  </w:t>
      </w:r>
    </w:p>
    <w:p w14:paraId="34E26472" w14:textId="2D85B9B4" w:rsidR="000C7B60" w:rsidRDefault="000C7B60" w:rsidP="00C74FFB">
      <w:pPr>
        <w:pStyle w:val="11odst"/>
      </w:pPr>
      <w:r>
        <w:t xml:space="preserve">Ustanovení čl. 16 přílohy </w:t>
      </w:r>
      <w:r w:rsidR="00F4658B">
        <w:fldChar w:fldCharType="begin"/>
      </w:r>
      <w:r w:rsidR="00F4658B">
        <w:instrText xml:space="preserve"> REF _Ref191289262 \r \h </w:instrText>
      </w:r>
      <w:r w:rsidR="00F4658B">
        <w:fldChar w:fldCharType="separate"/>
      </w:r>
      <w:r w:rsidR="00CC492E">
        <w:t>č. 5</w:t>
      </w:r>
      <w:r w:rsidR="00F4658B">
        <w:fldChar w:fldCharType="end"/>
      </w:r>
      <w:r w:rsidR="00F4658B">
        <w:t xml:space="preserve"> </w:t>
      </w:r>
      <w:r>
        <w:t>Smlouvy se nepoužijí.</w:t>
      </w:r>
    </w:p>
    <w:p w14:paraId="12F9D667" w14:textId="02ADCC0E" w:rsidR="004376F4" w:rsidRDefault="004376F4" w:rsidP="00EE48B7">
      <w:pPr>
        <w:pStyle w:val="1lnek"/>
      </w:pPr>
      <w:r>
        <w:t>Compliance</w:t>
      </w:r>
    </w:p>
    <w:p w14:paraId="1CF6F05C" w14:textId="48678B81" w:rsidR="0075543E" w:rsidRDefault="0075543E" w:rsidP="00C74FFB">
      <w:pPr>
        <w:pStyle w:val="11odst"/>
      </w:pPr>
      <w:r>
        <w:t xml:space="preserve">Smluvní strany stvrzují, že při uzavírání této </w:t>
      </w:r>
      <w:r w:rsidR="00B354BF">
        <w:t>S</w:t>
      </w:r>
      <w:r>
        <w:t xml:space="preserve">mlouvy jednaly a postupovaly čestně a transparentně a zavazují se tak jednat i při plnění této </w:t>
      </w:r>
      <w:r w:rsidR="00B354BF">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486FC014" w14:textId="2BE2DE82" w:rsidR="0075543E" w:rsidRDefault="0075543E" w:rsidP="00C74FFB">
      <w:pPr>
        <w:pStyle w:val="11odst"/>
      </w:pPr>
      <w:r>
        <w:t xml:space="preserve">Správa železnic, státní organizace, má výše uvedené dokumenty k dispozici na webových stránkách: </w:t>
      </w:r>
      <w:hyperlink r:id="rId8" w:history="1">
        <w:r w:rsidR="000961FB">
          <w:rPr>
            <w:rStyle w:val="Hypertextovodkaz"/>
          </w:rPr>
          <w:t>https://www.spravazeleznic.cz/o-nas/nezadouci-jednani-a-boj-s-korupci</w:t>
        </w:r>
      </w:hyperlink>
      <w:r>
        <w:t>.</w:t>
      </w:r>
    </w:p>
    <w:p w14:paraId="0228A420" w14:textId="5DE32E97" w:rsidR="0075543E" w:rsidRPr="00553F79" w:rsidRDefault="007B558B" w:rsidP="00C74FFB">
      <w:pPr>
        <w:pStyle w:val="11odst"/>
      </w:pPr>
      <w:bookmarkStart w:id="56" w:name="_Ref180166081"/>
      <w:r>
        <w:lastRenderedPageBreak/>
        <w:t>Prodávající</w:t>
      </w:r>
      <w:r w:rsidR="0075543E">
        <w:t xml:space="preserve"> má výše uvedené dokumenty k dispozici na webových stránkách:</w:t>
      </w:r>
      <w:r w:rsidR="0075543E" w:rsidRPr="00777314">
        <w:rPr>
          <w:highlight w:val="green"/>
        </w:rPr>
        <w:t xml:space="preserve"> </w:t>
      </w:r>
      <w:r w:rsidR="0075543E" w:rsidRPr="00BD4E80">
        <w:rPr>
          <w:highlight w:val="green"/>
        </w:rPr>
        <w:t xml:space="preserve">[doplní </w:t>
      </w:r>
      <w:r>
        <w:rPr>
          <w:highlight w:val="green"/>
        </w:rPr>
        <w:t>Prodávající</w:t>
      </w:r>
      <w:r w:rsidR="0075543E" w:rsidRPr="00BD4E80">
        <w:rPr>
          <w:highlight w:val="green"/>
        </w:rPr>
        <w:t xml:space="preserve"> x nemá-li </w:t>
      </w:r>
      <w:r>
        <w:rPr>
          <w:highlight w:val="green"/>
        </w:rPr>
        <w:t>Prodávající</w:t>
      </w:r>
      <w:r w:rsidR="0075543E" w:rsidRPr="00BD4E80">
        <w:rPr>
          <w:highlight w:val="green"/>
        </w:rPr>
        <w:t xml:space="preserve"> výše uvedené dokumenty, celý bod </w:t>
      </w:r>
      <w:r w:rsidR="009D6DAD">
        <w:rPr>
          <w:highlight w:val="green"/>
        </w:rPr>
        <w:fldChar w:fldCharType="begin"/>
      </w:r>
      <w:r w:rsidR="009D6DAD">
        <w:rPr>
          <w:highlight w:val="green"/>
        </w:rPr>
        <w:instrText xml:space="preserve"> REF _Ref180166081 \r \h </w:instrText>
      </w:r>
      <w:r w:rsidR="009D6DAD">
        <w:rPr>
          <w:highlight w:val="green"/>
        </w:rPr>
      </w:r>
      <w:r w:rsidR="009D6DAD">
        <w:rPr>
          <w:highlight w:val="green"/>
        </w:rPr>
        <w:fldChar w:fldCharType="separate"/>
      </w:r>
      <w:r w:rsidR="00CC492E">
        <w:rPr>
          <w:highlight w:val="green"/>
        </w:rPr>
        <w:t>19.3</w:t>
      </w:r>
      <w:r w:rsidR="009D6DAD">
        <w:rPr>
          <w:highlight w:val="green"/>
        </w:rPr>
        <w:fldChar w:fldCharType="end"/>
      </w:r>
      <w:r w:rsidR="00E37A2A">
        <w:rPr>
          <w:highlight w:val="green"/>
        </w:rPr>
        <w:t xml:space="preserve"> </w:t>
      </w:r>
      <w:r w:rsidR="0075543E" w:rsidRPr="00BD4E80">
        <w:rPr>
          <w:highlight w:val="green"/>
        </w:rPr>
        <w:t>odstraní]</w:t>
      </w:r>
      <w:r w:rsidR="0075543E">
        <w:t>.</w:t>
      </w:r>
      <w:bookmarkEnd w:id="56"/>
    </w:p>
    <w:p w14:paraId="64143609" w14:textId="33AC69F4" w:rsidR="00C43F29" w:rsidRPr="00FD23CD" w:rsidRDefault="00C43F29" w:rsidP="00EE48B7">
      <w:pPr>
        <w:pStyle w:val="1lnek"/>
      </w:pPr>
      <w:r w:rsidRPr="00FD23CD">
        <w:t>Závěrečná ustanov</w:t>
      </w:r>
      <w:r w:rsidR="00F0745C">
        <w:t>e</w:t>
      </w:r>
      <w:r w:rsidRPr="00FD23CD">
        <w:t>ní</w:t>
      </w:r>
    </w:p>
    <w:p w14:paraId="7E068098" w14:textId="44A2A123" w:rsidR="00346743" w:rsidRPr="008472F6" w:rsidRDefault="00346743" w:rsidP="00C74FFB">
      <w:pPr>
        <w:pStyle w:val="11odst"/>
        <w:rPr>
          <w:rFonts w:asciiTheme="majorHAnsi" w:hAnsiTheme="majorHAnsi"/>
        </w:rPr>
      </w:pPr>
      <w:r w:rsidRPr="004C2211">
        <w:t xml:space="preserve">Ustanovení </w:t>
      </w:r>
      <w:r>
        <w:t>Přílohy</w:t>
      </w:r>
      <w:r w:rsidRPr="004C2211">
        <w:t xml:space="preserve"> </w:t>
      </w:r>
      <w:r w:rsidR="00F4658B">
        <w:fldChar w:fldCharType="begin"/>
      </w:r>
      <w:r w:rsidR="00F4658B">
        <w:instrText xml:space="preserve"> REF _Ref191288424 \r \h </w:instrText>
      </w:r>
      <w:r w:rsidR="00F4658B">
        <w:fldChar w:fldCharType="separate"/>
      </w:r>
      <w:r w:rsidR="00CC492E">
        <w:t>č. 3</w:t>
      </w:r>
      <w:r w:rsidR="00F4658B">
        <w:fldChar w:fldCharType="end"/>
      </w:r>
      <w:r w:rsidR="00F4658B">
        <w:t xml:space="preserve"> </w:t>
      </w:r>
      <w:r>
        <w:t>(včetně jejích příloh)</w:t>
      </w:r>
      <w:r w:rsidRPr="00170480">
        <w:t xml:space="preserve"> </w:t>
      </w:r>
      <w:r w:rsidRPr="004C2211">
        <w:t xml:space="preserve">mají přednost před </w:t>
      </w:r>
      <w:r w:rsidRPr="008472F6">
        <w:t>ustanoveními obchodních podmínek uvedených v odst.</w:t>
      </w:r>
      <w:r w:rsidR="0025453B">
        <w:t xml:space="preserve"> </w:t>
      </w:r>
      <w:r w:rsidR="0025453B">
        <w:fldChar w:fldCharType="begin"/>
      </w:r>
      <w:r w:rsidR="0025453B">
        <w:instrText xml:space="preserve"> REF _Ref180512678 \r \h </w:instrText>
      </w:r>
      <w:r w:rsidR="0025453B">
        <w:fldChar w:fldCharType="separate"/>
      </w:r>
      <w:r w:rsidR="00CC492E">
        <w:t>20.2</w:t>
      </w:r>
      <w:r w:rsidR="0025453B">
        <w:fldChar w:fldCharType="end"/>
      </w:r>
      <w:r w:rsidR="0025453B">
        <w:t xml:space="preserve"> </w:t>
      </w:r>
      <w:r w:rsidRPr="008472F6">
        <w:t>tohoto článku.</w:t>
      </w:r>
    </w:p>
    <w:p w14:paraId="7669DBF8" w14:textId="446166AB" w:rsidR="00C43F29" w:rsidRPr="008472F6" w:rsidRDefault="00C43F29" w:rsidP="00C74FFB">
      <w:pPr>
        <w:pStyle w:val="11odst"/>
      </w:pPr>
      <w:bookmarkStart w:id="57" w:name="_Ref180512678"/>
      <w:r w:rsidRPr="008472F6">
        <w:t xml:space="preserve">Smlouva se řídí </w:t>
      </w:r>
      <w:r w:rsidRPr="00E9632F">
        <w:t>Obchodními podmínkami</w:t>
      </w:r>
      <w:r w:rsidRPr="008472F6">
        <w:t xml:space="preserve"> </w:t>
      </w:r>
      <w:r w:rsidR="0034207A" w:rsidRPr="008472F6">
        <w:t>Kupujícího</w:t>
      </w:r>
      <w:r w:rsidRPr="008472F6">
        <w:t xml:space="preserve"> a Zvláštními obchodními podmínkami </w:t>
      </w:r>
      <w:r w:rsidR="0034207A" w:rsidRPr="008472F6">
        <w:t>Kupujícího</w:t>
      </w:r>
      <w:r w:rsidRPr="008472F6">
        <w:t xml:space="preserve">. </w:t>
      </w:r>
      <w:r w:rsidRPr="00E9632F">
        <w:t>Ustanovení Zvláštních obchodních podmínek mají přednost před ustanoveními Obchodních podmínek, pokud jsou ustanovení těchto dokumentů v rozporu, uplatní se ustanovení uvedené ve Zvláštních obchodních podmínkách</w:t>
      </w:r>
      <w:r w:rsidR="009C43AE" w:rsidRPr="008472F6">
        <w:t>.</w:t>
      </w:r>
      <w:bookmarkEnd w:id="57"/>
    </w:p>
    <w:p w14:paraId="354A318E" w14:textId="2251EE27" w:rsidR="008767B2" w:rsidRPr="008472F6" w:rsidRDefault="00C43F29" w:rsidP="00C74FFB">
      <w:pPr>
        <w:pStyle w:val="11odst"/>
      </w:pPr>
      <w:r w:rsidRPr="008472F6">
        <w:t xml:space="preserve">Odchylná ujednání v této Smlouvě mají přednost před ustanoveními </w:t>
      </w:r>
      <w:r w:rsidRPr="00E9632F">
        <w:t>Obchodních podmínek</w:t>
      </w:r>
      <w:r w:rsidRPr="008472F6">
        <w:t xml:space="preserve"> a Zvláštních obchodních podmínek</w:t>
      </w:r>
      <w:r w:rsidR="009C43AE" w:rsidRPr="008472F6">
        <w:t>.</w:t>
      </w:r>
    </w:p>
    <w:p w14:paraId="66D806FC" w14:textId="4A4C1B9A" w:rsidR="000F74D2" w:rsidRPr="004202AB" w:rsidRDefault="000F74D2" w:rsidP="00C74FFB">
      <w:pPr>
        <w:pStyle w:val="11odst"/>
        <w:rPr>
          <w:rFonts w:asciiTheme="majorHAnsi" w:hAnsiTheme="majorHAnsi"/>
        </w:rPr>
      </w:pPr>
      <w:r>
        <w:t>Tuto Smlouvu</w:t>
      </w:r>
      <w:r w:rsidRPr="004E1498">
        <w:t xml:space="preserve"> lze měnit pouze písemnými dodatky.</w:t>
      </w:r>
    </w:p>
    <w:p w14:paraId="64F427D6" w14:textId="2A3CC3CC" w:rsidR="008767B2" w:rsidRDefault="008767B2" w:rsidP="00C74FFB">
      <w:pPr>
        <w:pStyle w:val="11odst"/>
      </w:pPr>
      <w:r w:rsidRPr="004202AB">
        <w:t xml:space="preserve">Tato Smlouva nabývá platnosti okamžikem podpisu poslední ze </w:t>
      </w:r>
      <w:r w:rsidR="00602474" w:rsidRPr="004202AB">
        <w:t>Stran</w:t>
      </w:r>
      <w:r w:rsidRPr="004202AB">
        <w:t>. Je-li Smlouva uveřejňována v registru smluv, nabývá účinnosti dnem uveřejnění v registru smluv, jinak je účinná od okamžiku uzavření.</w:t>
      </w:r>
    </w:p>
    <w:p w14:paraId="0FAC45FB" w14:textId="5F190B7B" w:rsidR="00803BC7" w:rsidRDefault="00803BC7" w:rsidP="00C74FFB">
      <w:pPr>
        <w:pStyle w:val="11odst"/>
        <w:rPr>
          <w:rFonts w:asciiTheme="majorHAnsi" w:hAnsiTheme="majorHAnsi"/>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w:t>
      </w:r>
      <w:r w:rsidR="007B558B">
        <w:t>Prodávající</w:t>
      </w:r>
      <w:r w:rsidRPr="009C30C5">
        <w:t xml:space="preserve"> a dvě vyhotovení </w:t>
      </w:r>
      <w:r w:rsidR="007B558B">
        <w:t>Kupující</w:t>
      </w:r>
      <w:r w:rsidRPr="009C30C5">
        <w:t>.</w:t>
      </w:r>
    </w:p>
    <w:p w14:paraId="0AB1A416" w14:textId="77777777" w:rsidR="00803BC7" w:rsidRPr="00803BC7" w:rsidRDefault="00803BC7" w:rsidP="00C74FFB">
      <w:pPr>
        <w:pStyle w:val="11odst"/>
      </w:pPr>
      <w:r w:rsidRPr="00803BC7">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E9632F">
        <w:rPr>
          <w:b/>
          <w:bCs/>
          <w:i/>
          <w:iCs/>
        </w:rPr>
        <w:t>ZRS</w:t>
      </w:r>
      <w:r w:rsidRPr="00803BC7">
        <w:t>“), a současně souhlasí se zveřejněním údajů o identifikaci Smluvních stran, předmětu Smlouvy, jeho ceně či hodnotě a datu uzavření této Smlouvy.</w:t>
      </w:r>
    </w:p>
    <w:p w14:paraId="5BF09318" w14:textId="5EDA4DD1" w:rsidR="00803BC7" w:rsidRPr="00803BC7" w:rsidRDefault="00803BC7" w:rsidP="00C74FFB">
      <w:pPr>
        <w:pStyle w:val="11odst"/>
      </w:pPr>
      <w:r w:rsidRPr="00803BC7">
        <w:t xml:space="preserve">Zaslání Smlouvy správci registru smluv k uveřejnění v registru smluv zajišťuje obvykle </w:t>
      </w:r>
      <w:r w:rsidR="007B558B">
        <w:t>Kupující</w:t>
      </w:r>
      <w:r w:rsidRPr="00803BC7">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C74FFB">
      <w:pPr>
        <w:pStyle w:val="11odst"/>
      </w:pPr>
      <w:r w:rsidRPr="00803BC7">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E9632F">
        <w:rPr>
          <w:b/>
          <w:bCs/>
          <w:i/>
          <w:iCs/>
        </w:rPr>
        <w:t>obchodní tajemství</w:t>
      </w:r>
      <w:r w:rsidRPr="00803BC7">
        <w:t>“), a že se nejedná ani o informace, které nemohou být v registru smluv uveřejněny na základě ustanovení § 3 odst. 1 ZRS.</w:t>
      </w:r>
    </w:p>
    <w:p w14:paraId="59BFDCA3" w14:textId="2C64AAF0" w:rsidR="00803BC7" w:rsidRPr="00803BC7" w:rsidRDefault="00803BC7" w:rsidP="00C74FFB">
      <w:pPr>
        <w:pStyle w:val="11odst"/>
      </w:pPr>
      <w:r w:rsidRPr="00803BC7">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7B558B">
        <w:t>Kupující</w:t>
      </w:r>
      <w:r w:rsidRPr="00803BC7">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7B558B">
        <w:t>Kupující</w:t>
      </w:r>
      <w:r w:rsidR="004319BC">
        <w:t>mu</w:t>
      </w:r>
      <w:r w:rsidRPr="00803BC7">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4319BC">
        <w:t>Kupujícímu</w:t>
      </w:r>
      <w:r w:rsidRPr="00803BC7">
        <w:t xml:space="preserve"> skutečnost, že takto označené informace přestaly naplňovat znaky obchodního tajemství.</w:t>
      </w:r>
    </w:p>
    <w:p w14:paraId="009BA15E" w14:textId="30804BEE" w:rsidR="00803BC7" w:rsidRDefault="00803BC7" w:rsidP="00C74FFB">
      <w:pPr>
        <w:pStyle w:val="11odst"/>
      </w:pPr>
      <w:r w:rsidRPr="00803BC7">
        <w:lastRenderedPageBreak/>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C74FFB">
      <w:pPr>
        <w:pStyle w:val="11odst"/>
      </w:pPr>
      <w:r w:rsidRPr="004202AB">
        <w:t>Nedílnou součástí této Smlouvy jsou její přílohy:</w:t>
      </w:r>
    </w:p>
    <w:p w14:paraId="60BAB11A" w14:textId="4C7A54A3" w:rsidR="00C43F29" w:rsidRPr="0051391B" w:rsidRDefault="00C43F29" w:rsidP="00C74FFB">
      <w:pPr>
        <w:pStyle w:val="Odstavecseseznamem"/>
        <w:widowControl w:val="0"/>
        <w:numPr>
          <w:ilvl w:val="0"/>
          <w:numId w:val="61"/>
        </w:numPr>
        <w:spacing w:after="0" w:line="276" w:lineRule="auto"/>
        <w:ind w:left="1418" w:hanging="709"/>
        <w:rPr>
          <w:rFonts w:asciiTheme="majorHAnsi" w:hAnsiTheme="majorHAnsi"/>
        </w:rPr>
      </w:pPr>
      <w:bookmarkStart w:id="58" w:name="_Ref191288379"/>
      <w:r w:rsidRPr="0051391B">
        <w:rPr>
          <w:rFonts w:asciiTheme="majorHAnsi" w:hAnsiTheme="majorHAnsi"/>
        </w:rPr>
        <w:t xml:space="preserve">Specifikace </w:t>
      </w:r>
      <w:r w:rsidR="003937A2" w:rsidRPr="0051391B">
        <w:rPr>
          <w:rFonts w:asciiTheme="majorHAnsi" w:hAnsiTheme="majorHAnsi"/>
        </w:rPr>
        <w:t>předmětu p</w:t>
      </w:r>
      <w:r w:rsidRPr="0051391B">
        <w:rPr>
          <w:rFonts w:asciiTheme="majorHAnsi" w:hAnsiTheme="majorHAnsi"/>
        </w:rPr>
        <w:t>lnění</w:t>
      </w:r>
      <w:bookmarkEnd w:id="58"/>
    </w:p>
    <w:p w14:paraId="1D357A94" w14:textId="4933156F" w:rsidR="00F86A13" w:rsidRPr="0051391B" w:rsidRDefault="00F86A13" w:rsidP="00C74FFB">
      <w:pPr>
        <w:pStyle w:val="Odstavecseseznamem"/>
        <w:widowControl w:val="0"/>
        <w:numPr>
          <w:ilvl w:val="0"/>
          <w:numId w:val="61"/>
        </w:numPr>
        <w:spacing w:after="0" w:line="276" w:lineRule="auto"/>
        <w:ind w:left="1418" w:hanging="709"/>
        <w:rPr>
          <w:rFonts w:asciiTheme="majorHAnsi" w:hAnsiTheme="majorHAnsi"/>
        </w:rPr>
      </w:pPr>
      <w:bookmarkStart w:id="59" w:name="_Ref191288532"/>
      <w:r w:rsidRPr="0051391B">
        <w:rPr>
          <w:rFonts w:asciiTheme="majorHAnsi" w:hAnsiTheme="majorHAnsi"/>
        </w:rPr>
        <w:t>Ceník</w:t>
      </w:r>
      <w:bookmarkEnd w:id="59"/>
    </w:p>
    <w:p w14:paraId="7529114D" w14:textId="1CA31AA8" w:rsidR="00C43F29" w:rsidRPr="0051391B" w:rsidRDefault="005B42D5" w:rsidP="00C74FFB">
      <w:pPr>
        <w:pStyle w:val="Odstavecseseznamem"/>
        <w:widowControl w:val="0"/>
        <w:numPr>
          <w:ilvl w:val="0"/>
          <w:numId w:val="61"/>
        </w:numPr>
        <w:spacing w:after="0" w:line="276" w:lineRule="auto"/>
        <w:ind w:left="1418" w:hanging="709"/>
        <w:rPr>
          <w:rFonts w:asciiTheme="majorHAnsi" w:hAnsiTheme="majorHAnsi"/>
        </w:rPr>
      </w:pPr>
      <w:bookmarkStart w:id="60" w:name="_Ref191288424"/>
      <w:r w:rsidRPr="0051391B">
        <w:rPr>
          <w:rFonts w:asciiTheme="majorHAnsi" w:hAnsiTheme="majorHAnsi"/>
        </w:rPr>
        <w:t>Platforma S</w:t>
      </w:r>
      <w:r w:rsidR="00346743" w:rsidRPr="0051391B">
        <w:rPr>
          <w:rFonts w:asciiTheme="majorHAnsi" w:hAnsiTheme="majorHAnsi"/>
        </w:rPr>
        <w:t>Ž (včetně jejích příloh)</w:t>
      </w:r>
      <w:bookmarkEnd w:id="60"/>
    </w:p>
    <w:p w14:paraId="6B916D76" w14:textId="383EC6A7" w:rsidR="00697D47" w:rsidRPr="0051391B" w:rsidRDefault="00697D47" w:rsidP="00C74FFB">
      <w:pPr>
        <w:pStyle w:val="Odstavecseseznamem"/>
        <w:widowControl w:val="0"/>
        <w:numPr>
          <w:ilvl w:val="0"/>
          <w:numId w:val="61"/>
        </w:numPr>
        <w:spacing w:after="0" w:line="276" w:lineRule="auto"/>
        <w:ind w:left="1418" w:hanging="709"/>
        <w:rPr>
          <w:rFonts w:asciiTheme="majorHAnsi" w:hAnsiTheme="majorHAnsi"/>
        </w:rPr>
      </w:pPr>
      <w:bookmarkStart w:id="61" w:name="_Ref191288952"/>
      <w:r w:rsidRPr="0051391B">
        <w:rPr>
          <w:rFonts w:asciiTheme="majorHAnsi" w:hAnsiTheme="majorHAnsi"/>
        </w:rPr>
        <w:t>Poddodavatelé</w:t>
      </w:r>
      <w:bookmarkEnd w:id="61"/>
    </w:p>
    <w:p w14:paraId="7C489E86" w14:textId="12BD9DB9" w:rsidR="00CB3360" w:rsidRPr="0051391B" w:rsidRDefault="00CB3360" w:rsidP="00C74FFB">
      <w:pPr>
        <w:pStyle w:val="Odstavecseseznamem"/>
        <w:widowControl w:val="0"/>
        <w:numPr>
          <w:ilvl w:val="0"/>
          <w:numId w:val="61"/>
        </w:numPr>
        <w:spacing w:after="0" w:line="276" w:lineRule="auto"/>
        <w:ind w:left="1418" w:hanging="709"/>
        <w:rPr>
          <w:rFonts w:asciiTheme="majorHAnsi" w:hAnsiTheme="majorHAnsi"/>
        </w:rPr>
      </w:pPr>
      <w:bookmarkStart w:id="62" w:name="_Ref191289262"/>
      <w:r w:rsidRPr="0051391B">
        <w:rPr>
          <w:rFonts w:asciiTheme="majorHAnsi" w:hAnsiTheme="majorHAnsi"/>
        </w:rPr>
        <w:t>Zvláštní obchodní podmínky</w:t>
      </w:r>
      <w:bookmarkEnd w:id="62"/>
    </w:p>
    <w:p w14:paraId="10CF6107" w14:textId="725031BE" w:rsidR="00C14F12" w:rsidRPr="0051391B" w:rsidRDefault="00C14F12" w:rsidP="00C74FFB">
      <w:pPr>
        <w:pStyle w:val="Odstavecseseznamem"/>
        <w:widowControl w:val="0"/>
        <w:numPr>
          <w:ilvl w:val="0"/>
          <w:numId w:val="61"/>
        </w:numPr>
        <w:spacing w:after="0" w:line="276" w:lineRule="auto"/>
        <w:ind w:left="1418" w:hanging="709"/>
        <w:rPr>
          <w:rFonts w:asciiTheme="majorHAnsi" w:hAnsiTheme="majorHAnsi"/>
        </w:rPr>
      </w:pPr>
      <w:r w:rsidRPr="0051391B">
        <w:rPr>
          <w:rFonts w:asciiTheme="majorHAnsi" w:hAnsiTheme="majorHAnsi"/>
        </w:rPr>
        <w:t>Obchodní podmínky</w:t>
      </w:r>
    </w:p>
    <w:p w14:paraId="1DB172FD" w14:textId="2129404E" w:rsidR="00A81C5D" w:rsidRPr="0051391B" w:rsidRDefault="00EC5ACD" w:rsidP="00C74FFB">
      <w:pPr>
        <w:pStyle w:val="Odstavecseseznamem"/>
        <w:widowControl w:val="0"/>
        <w:numPr>
          <w:ilvl w:val="0"/>
          <w:numId w:val="61"/>
        </w:numPr>
        <w:spacing w:after="0" w:line="276" w:lineRule="auto"/>
        <w:ind w:left="1418" w:hanging="709"/>
        <w:rPr>
          <w:rFonts w:asciiTheme="majorHAnsi" w:hAnsiTheme="majorHAnsi"/>
        </w:rPr>
      </w:pPr>
      <w:bookmarkStart w:id="63" w:name="_Ref191289134"/>
      <w:r w:rsidRPr="0051391B">
        <w:rPr>
          <w:rFonts w:asciiTheme="majorHAnsi" w:hAnsiTheme="majorHAnsi"/>
        </w:rPr>
        <w:t>Technická a výkresová dokumentace dodávaného HW</w:t>
      </w:r>
      <w:bookmarkEnd w:id="63"/>
    </w:p>
    <w:p w14:paraId="75867D80" w14:textId="41A9A00D" w:rsidR="00C43F29" w:rsidRPr="000E5CAE" w:rsidRDefault="00C43F29" w:rsidP="00935783">
      <w:pPr>
        <w:pStyle w:val="Zaobjednatelezhotovitele"/>
      </w:pPr>
      <w:r w:rsidRPr="000E5CAE">
        <w:t xml:space="preserve">Za </w:t>
      </w:r>
      <w:r w:rsidR="007B558B">
        <w:t>Kupující</w:t>
      </w:r>
      <w:r w:rsidR="00311FCE">
        <w:t>ho</w:t>
      </w:r>
      <w:r w:rsidRPr="000E5CAE">
        <w:t>:</w:t>
      </w:r>
      <w:r w:rsidRPr="000E5CAE">
        <w:tab/>
      </w:r>
      <w:r w:rsidRPr="000E5CAE">
        <w:tab/>
      </w:r>
      <w:r w:rsidRPr="000E5CAE">
        <w:tab/>
      </w:r>
      <w:r w:rsidRPr="000E5CAE">
        <w:tab/>
      </w:r>
      <w:r w:rsidRPr="000E5CAE">
        <w:tab/>
      </w:r>
      <w:r w:rsidR="00016BE8">
        <w:tab/>
      </w:r>
      <w:r w:rsidRPr="000E5CAE">
        <w:t xml:space="preserve">Za </w:t>
      </w:r>
      <w:r w:rsidR="007B558B">
        <w:t>Prodávající</w:t>
      </w:r>
      <w:r w:rsidR="00311FCE">
        <w:t>ho</w:t>
      </w:r>
      <w:r w:rsidRPr="000E5CAE">
        <w:t>:</w:t>
      </w:r>
    </w:p>
    <w:p w14:paraId="2F86C3EF" w14:textId="77777777" w:rsidR="00C43F29" w:rsidRPr="000E5CAE" w:rsidRDefault="00C43F29" w:rsidP="00935783">
      <w:pPr>
        <w:pStyle w:val="Podpisovoprvnn"/>
      </w:pPr>
      <w:r w:rsidRPr="000E5CAE">
        <w:t>……………………………………………………</w:t>
      </w:r>
      <w:r w:rsidRPr="000E5CAE">
        <w:tab/>
      </w:r>
      <w:r w:rsidRPr="000E5CAE">
        <w:tab/>
      </w:r>
      <w:r w:rsidRPr="000E5CAE">
        <w:tab/>
        <w:t>…………………………………………………</w:t>
      </w:r>
      <w:r w:rsidRPr="000E5CAE">
        <w:tab/>
      </w:r>
      <w:r w:rsidRPr="000E5CAE">
        <w:tab/>
      </w:r>
    </w:p>
    <w:p w14:paraId="60177A3E" w14:textId="20F2A832" w:rsidR="00C43F29" w:rsidRDefault="00016BE8" w:rsidP="00F0550C">
      <w:pPr>
        <w:widowControl w:val="0"/>
        <w:spacing w:after="0" w:line="276" w:lineRule="auto"/>
        <w:rPr>
          <w:rFonts w:asciiTheme="majorHAnsi" w:hAnsiTheme="majorHAnsi" w:cs="Times New Roman"/>
          <w:color w:val="000000" w:themeColor="text1"/>
        </w:rPr>
      </w:pPr>
      <w:r w:rsidRPr="00ED2337">
        <w:rPr>
          <w:rFonts w:asciiTheme="majorHAnsi" w:hAnsiTheme="majorHAnsi" w:cs="Times New Roman"/>
          <w:b/>
          <w:bCs/>
          <w:color w:val="000000" w:themeColor="text1"/>
        </w:rPr>
        <w:t>Bc. Jiří Svoboda, MBA</w:t>
      </w:r>
      <w:r w:rsidR="00C43F29" w:rsidRPr="00ED2337">
        <w:rPr>
          <w:rFonts w:asciiTheme="majorHAnsi" w:hAnsiTheme="majorHAnsi"/>
          <w:b/>
          <w:bCs/>
        </w:rPr>
        <w:tab/>
      </w:r>
      <w:r w:rsidR="00C43F29" w:rsidRPr="000E5CAE">
        <w:rPr>
          <w:rFonts w:asciiTheme="majorHAnsi" w:hAnsiTheme="majorHAnsi"/>
        </w:rPr>
        <w:tab/>
      </w:r>
      <w:proofErr w:type="gramStart"/>
      <w:r w:rsidR="00C43F29" w:rsidRPr="000E5CAE">
        <w:rPr>
          <w:rFonts w:asciiTheme="majorHAnsi" w:hAnsiTheme="majorHAnsi"/>
        </w:rPr>
        <w:tab/>
        <w:t xml:space="preserve">  </w:t>
      </w:r>
      <w:r w:rsidR="00C43F29" w:rsidRPr="000E5CAE">
        <w:rPr>
          <w:rFonts w:asciiTheme="majorHAnsi" w:hAnsiTheme="majorHAnsi"/>
        </w:rPr>
        <w:tab/>
      </w:r>
      <w:proofErr w:type="gramEnd"/>
      <w:r w:rsidR="00BE042B" w:rsidRPr="00815080">
        <w:rPr>
          <w:rFonts w:asciiTheme="majorHAnsi" w:hAnsiTheme="majorHAnsi" w:cs="Times New Roman"/>
          <w:color w:val="000000" w:themeColor="text1"/>
          <w:highlight w:val="green"/>
        </w:rPr>
        <w:t>[</w:t>
      </w:r>
      <w:r w:rsidR="00BE042B" w:rsidRPr="00F0550C">
        <w:rPr>
          <w:rFonts w:asciiTheme="majorHAnsi" w:hAnsiTheme="majorHAnsi" w:cs="Times New Roman"/>
          <w:color w:val="000000" w:themeColor="text1"/>
          <w:highlight w:val="green"/>
        </w:rPr>
        <w:t xml:space="preserve">DOPLNÍ </w:t>
      </w:r>
      <w:r w:rsidR="007B558B">
        <w:rPr>
          <w:rFonts w:asciiTheme="majorHAnsi" w:hAnsiTheme="majorHAnsi" w:cs="Times New Roman"/>
          <w:color w:val="000000" w:themeColor="text1"/>
          <w:highlight w:val="green"/>
        </w:rPr>
        <w:t>PRODÁVAJÍCÍ</w:t>
      </w:r>
      <w:r w:rsidR="00BE042B" w:rsidRPr="00815080">
        <w:rPr>
          <w:rFonts w:asciiTheme="majorHAnsi" w:hAnsiTheme="majorHAnsi" w:cs="Times New Roman"/>
          <w:color w:val="000000" w:themeColor="text1"/>
          <w:highlight w:val="green"/>
        </w:rPr>
        <w:t>]</w:t>
      </w:r>
    </w:p>
    <w:p w14:paraId="447FDD35" w14:textId="67AF7F7B" w:rsidR="00ED2337" w:rsidRPr="000E5CAE" w:rsidRDefault="00ED2337" w:rsidP="00C74FFB">
      <w:pPr>
        <w:widowControl w:val="0"/>
        <w:spacing w:before="0" w:after="0" w:line="276" w:lineRule="auto"/>
        <w:rPr>
          <w:rFonts w:asciiTheme="majorHAnsi" w:hAnsiTheme="majorHAnsi"/>
        </w:rPr>
      </w:pPr>
      <w:r>
        <w:rPr>
          <w:rFonts w:asciiTheme="majorHAnsi" w:hAnsiTheme="majorHAnsi" w:cs="Times New Roman"/>
          <w:color w:val="000000" w:themeColor="text1"/>
        </w:rPr>
        <w:t>generální ředitel</w:t>
      </w:r>
    </w:p>
    <w:p w14:paraId="248A9000" w14:textId="44526B1F" w:rsidR="00BE042B" w:rsidRPr="000E5CAE" w:rsidRDefault="00BE042B" w:rsidP="00935783">
      <w:pPr>
        <w:widowControl w:val="0"/>
        <w:spacing w:after="0" w:line="276" w:lineRule="auto"/>
        <w:rPr>
          <w:rFonts w:asciiTheme="majorHAnsi" w:hAnsiTheme="majorHAnsi"/>
        </w:rPr>
      </w:pPr>
    </w:p>
    <w:sectPr w:rsidR="00BE042B" w:rsidRPr="000E5CAE" w:rsidSect="00C745E4">
      <w:headerReference w:type="even" r:id="rId9"/>
      <w:headerReference w:type="default" r:id="rId10"/>
      <w:footerReference w:type="default" r:id="rId11"/>
      <w:headerReference w:type="first" r:id="rId12"/>
      <w:footerReference w:type="first" r:id="rId13"/>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EAE9A" w14:textId="77777777" w:rsidR="00412161" w:rsidRDefault="00412161" w:rsidP="00962258">
      <w:pPr>
        <w:spacing w:after="0" w:line="240" w:lineRule="auto"/>
      </w:pPr>
      <w:r>
        <w:separator/>
      </w:r>
    </w:p>
  </w:endnote>
  <w:endnote w:type="continuationSeparator" w:id="0">
    <w:p w14:paraId="133BE4CB" w14:textId="77777777" w:rsidR="00412161" w:rsidRDefault="004121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5FEEF615"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164" w:type="dxa"/>
          <w:tcMar>
            <w:left w:w="0" w:type="dxa"/>
            <w:right w:w="0" w:type="dxa"/>
          </w:tcMar>
        </w:tcPr>
        <w:p w14:paraId="754B54BA" w14:textId="77777777" w:rsidR="00FD1B86" w:rsidRDefault="00FD1B86" w:rsidP="00B8518B">
          <w:pPr>
            <w:pStyle w:val="Zpat"/>
          </w:pPr>
        </w:p>
      </w:tc>
      <w:tc>
        <w:tcPr>
          <w:tcW w:w="164" w:type="dxa"/>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9FEE4E"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6459A5"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597"/>
      <w:gridCol w:w="4090"/>
      <w:gridCol w:w="1527"/>
    </w:tblGrid>
    <w:tr w:rsidR="00FD1B86" w14:paraId="3F14AAD4" w14:textId="77777777" w:rsidTr="007B5287">
      <w:tc>
        <w:tcPr>
          <w:tcW w:w="1361" w:type="dxa"/>
          <w:tcMar>
            <w:left w:w="0" w:type="dxa"/>
            <w:right w:w="0" w:type="dxa"/>
          </w:tcMar>
          <w:vAlign w:val="bottom"/>
        </w:tcPr>
        <w:p w14:paraId="4BF29660" w14:textId="18F58EE0" w:rsidR="00FD1B86" w:rsidRPr="00B8518B" w:rsidRDefault="00FD1B86" w:rsidP="00460660">
          <w:pPr>
            <w:pStyle w:val="Zpat"/>
            <w:rPr>
              <w:rStyle w:val="slostrnky"/>
            </w:rPr>
          </w:pPr>
        </w:p>
      </w:tc>
      <w:tc>
        <w:tcPr>
          <w:tcW w:w="3597" w:type="dxa"/>
          <w:tcMar>
            <w:left w:w="0" w:type="dxa"/>
            <w:right w:w="0" w:type="dxa"/>
          </w:tcMar>
        </w:tcPr>
        <w:p w14:paraId="3CCF1C38" w14:textId="77777777" w:rsidR="005E029A" w:rsidRP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Správa železnic, státní organizace</w:t>
          </w:r>
        </w:p>
        <w:p w14:paraId="2419656C" w14:textId="3CFBA59F" w:rsidR="00FD1B86" w:rsidRP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zapsána v obchodním rejstříku vedeném Městským soudem v</w:t>
          </w:r>
          <w:r>
            <w:rPr>
              <w:rFonts w:ascii="Verdana" w:hAnsi="Verdana"/>
              <w:sz w:val="12"/>
              <w:szCs w:val="12"/>
            </w:rPr>
            <w:t xml:space="preserve"> </w:t>
          </w:r>
          <w:r w:rsidRPr="005E029A">
            <w:rPr>
              <w:rFonts w:ascii="Verdana" w:hAnsi="Verdana"/>
              <w:sz w:val="12"/>
              <w:szCs w:val="12"/>
            </w:rPr>
            <w:t>Praze, spisová značka A 48384</w:t>
          </w:r>
        </w:p>
      </w:tc>
      <w:tc>
        <w:tcPr>
          <w:tcW w:w="4090" w:type="dxa"/>
          <w:tcMar>
            <w:left w:w="0" w:type="dxa"/>
            <w:right w:w="0" w:type="dxa"/>
          </w:tcMar>
        </w:tcPr>
        <w:p w14:paraId="27F1A73B" w14:textId="77777777" w:rsidR="005E029A" w:rsidRP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Sídlo: Dlážděná 1003/7, 110 00 Praha 1</w:t>
          </w:r>
        </w:p>
        <w:p w14:paraId="3E328A34" w14:textId="1D7CA683" w:rsid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IČ: 709 94 234 DIČ: CZ 709 94</w:t>
          </w:r>
          <w:r>
            <w:rPr>
              <w:rFonts w:ascii="Verdana" w:hAnsi="Verdana"/>
              <w:sz w:val="12"/>
              <w:szCs w:val="12"/>
            </w:rPr>
            <w:t> </w:t>
          </w:r>
          <w:r w:rsidRPr="005E029A">
            <w:rPr>
              <w:rFonts w:ascii="Verdana" w:hAnsi="Verdana"/>
              <w:sz w:val="12"/>
              <w:szCs w:val="12"/>
            </w:rPr>
            <w:t>234</w:t>
          </w:r>
        </w:p>
        <w:p w14:paraId="614132CD" w14:textId="57C51139" w:rsidR="00FD1B86" w:rsidRP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www.spravazeleznic.cz</w:t>
          </w:r>
        </w:p>
      </w:tc>
      <w:tc>
        <w:tcPr>
          <w:tcW w:w="1527" w:type="dxa"/>
        </w:tcPr>
        <w:p w14:paraId="1D46C588" w14:textId="6E3D3A32"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325EC3"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C18A07"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52FDF" w14:textId="77777777" w:rsidR="00412161" w:rsidRDefault="00412161" w:rsidP="00962258">
      <w:pPr>
        <w:spacing w:after="0" w:line="240" w:lineRule="auto"/>
      </w:pPr>
      <w:r>
        <w:separator/>
      </w:r>
    </w:p>
  </w:footnote>
  <w:footnote w:type="continuationSeparator" w:id="0">
    <w:p w14:paraId="5B9CBA95" w14:textId="77777777" w:rsidR="00412161" w:rsidRDefault="00412161" w:rsidP="00962258">
      <w:pPr>
        <w:spacing w:after="0" w:line="240" w:lineRule="auto"/>
      </w:pPr>
      <w:r>
        <w:continuationSeparator/>
      </w:r>
    </w:p>
  </w:footnote>
  <w:footnote w:id="1">
    <w:p w14:paraId="43FE5D56" w14:textId="794CD7EE" w:rsidR="00035A69" w:rsidRPr="00F57150" w:rsidRDefault="00035A69" w:rsidP="00035A69">
      <w:pPr>
        <w:pStyle w:val="Textpoznpodarou"/>
        <w:rPr>
          <w:sz w:val="17"/>
          <w:szCs w:val="17"/>
        </w:rPr>
      </w:pPr>
      <w:r w:rsidRPr="00F57150">
        <w:rPr>
          <w:rStyle w:val="Znakapoznpodarou"/>
          <w:sz w:val="17"/>
          <w:szCs w:val="17"/>
        </w:rPr>
        <w:footnoteRef/>
      </w:r>
      <w:r w:rsidRPr="00F57150">
        <w:rPr>
          <w:sz w:val="17"/>
          <w:szCs w:val="17"/>
        </w:rPr>
        <w:t xml:space="preserve"> Index cen v tržních službách v časové řadě od r. 2015 (parametry tabulky: meziroční typ indexu, čtvrtletní periodicita, 1místná +</w:t>
      </w:r>
      <w:r>
        <w:rPr>
          <w:sz w:val="17"/>
          <w:szCs w:val="17"/>
        </w:rPr>
        <w:t xml:space="preserve"> </w:t>
      </w:r>
      <w:r w:rsidRPr="00F57150">
        <w:rPr>
          <w:sz w:val="17"/>
          <w:szCs w:val="17"/>
        </w:rPr>
        <w:t xml:space="preserve">2místná úroveň klasifikace) pro </w:t>
      </w:r>
      <w:r w:rsidR="00122B8E">
        <w:rPr>
          <w:sz w:val="17"/>
          <w:szCs w:val="17"/>
        </w:rPr>
        <w:t>index cen tržních služeb</w:t>
      </w:r>
      <w:r w:rsidRPr="00F57150">
        <w:rPr>
          <w:sz w:val="17"/>
          <w:szCs w:val="17"/>
        </w:rPr>
        <w:t xml:space="preserve"> (úroveň klasifikace: </w:t>
      </w:r>
      <w:r w:rsidR="00122B8E" w:rsidRPr="00122B8E">
        <w:rPr>
          <w:b/>
          <w:bCs/>
          <w:sz w:val="17"/>
          <w:szCs w:val="17"/>
        </w:rPr>
        <w:t>H,J,K,L,M,N</w:t>
      </w:r>
      <w:r w:rsidRPr="00F57150">
        <w:rPr>
          <w:sz w:val="17"/>
          <w:szCs w:val="17"/>
        </w:rPr>
        <w:t xml:space="preserve">) dostupný zde: </w:t>
      </w:r>
      <w:hyperlink r:id="rId1" w:history="1">
        <w:r w:rsidRPr="00F57150">
          <w:rPr>
            <w:rStyle w:val="Hypertextovodkaz"/>
            <w:sz w:val="17"/>
            <w:szCs w:val="17"/>
          </w:rPr>
          <w:t>https://vdb.czso.cz/vdbvo2/faces/cs/index.jsf?page=vystup-objekt&amp;pvo=CEN06A4&amp;z=T&amp;f=TABULKA&amp;skupId=4150&amp;katalog=31784&amp;evo=v4049_!_TRZSLU1a2-CISEL_1&amp;&amp;h=v4023&amp;h=v3939&amp;h=v3941&amp;h=v3943&amp;h=v3839&amp;h=v3841&amp;h=v3843&amp;h=v3845&amp;h=v3777&amp;h=v3779&amp;h=v3749&amp;h=v3601&amp;h=v3603&amp;h=v3605&amp;h=v3607&amp;h=v3609&amp;h=v3655&amp;evo=v3547_!_CEN-TRZ-MEZIR-Q1-21_1&amp;str=v153</w:t>
        </w:r>
      </w:hyperlink>
      <w:r w:rsidRPr="00F57150">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0912E" w14:textId="44D5ABD4" w:rsidR="005F01D7" w:rsidRDefault="005F01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D9B01" w14:textId="032F3374" w:rsidR="005F01D7" w:rsidRDefault="005F01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0175118E" w:rsidR="00C745E4" w:rsidRPr="00B8518B" w:rsidRDefault="00C745E4" w:rsidP="00C745E4">
          <w:pPr>
            <w:pStyle w:val="Zpat"/>
            <w:rPr>
              <w:rStyle w:val="slostrnky"/>
            </w:rPr>
          </w:pPr>
        </w:p>
      </w:tc>
      <w:tc>
        <w:tcPr>
          <w:tcW w:w="3458" w:type="dxa"/>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20C13BBA" w14:textId="4239CA84" w:rsidR="00C745E4" w:rsidRPr="00D6163D" w:rsidRDefault="00A923C7" w:rsidP="00C745E4">
          <w:pPr>
            <w:pStyle w:val="Druhdokumentu"/>
          </w:pPr>
          <w:r>
            <w:rPr>
              <w:noProof/>
              <w:sz w:val="8"/>
              <w:szCs w:val="8"/>
              <w:lang w:eastAsia="cs-CZ"/>
            </w:rPr>
            <w:drawing>
              <wp:anchor distT="0" distB="0" distL="114300" distR="114300" simplePos="0" relativeHeight="251664384" behindDoc="0" locked="0" layoutInCell="1" allowOverlap="1" wp14:anchorId="3E1B0331" wp14:editId="1564326C">
                <wp:simplePos x="0" y="0"/>
                <wp:positionH relativeFrom="column">
                  <wp:posOffset>2023745</wp:posOffset>
                </wp:positionH>
                <wp:positionV relativeFrom="paragraph">
                  <wp:posOffset>1905</wp:posOffset>
                </wp:positionV>
                <wp:extent cx="1572895" cy="890270"/>
                <wp:effectExtent l="0" t="0" r="8255" b="508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anchor>
            </w:drawing>
          </w: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tcMar>
            <w:left w:w="0" w:type="dxa"/>
            <w:right w:w="0" w:type="dxa"/>
          </w:tcMar>
        </w:tcPr>
        <w:p w14:paraId="47707197" w14:textId="77777777" w:rsidR="00C745E4" w:rsidRDefault="00C745E4" w:rsidP="00C745E4">
          <w:pPr>
            <w:pStyle w:val="Zpat"/>
          </w:pPr>
        </w:p>
      </w:tc>
      <w:tc>
        <w:tcPr>
          <w:tcW w:w="3459" w:type="dxa"/>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6"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AD33C64"/>
    <w:multiLevelType w:val="hybridMultilevel"/>
    <w:tmpl w:val="24EA8E54"/>
    <w:lvl w:ilvl="0" w:tplc="95CA0CFE">
      <w:start w:val="1"/>
      <w:numFmt w:val="decimal"/>
      <w:lvlText w:val="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8EB018C"/>
    <w:multiLevelType w:val="multilevel"/>
    <w:tmpl w:val="B84AA2E0"/>
    <w:lvl w:ilvl="0">
      <w:start w:val="1"/>
      <w:numFmt w:val="decimal"/>
      <w:lvlText w:val="%1."/>
      <w:lvlJc w:val="left"/>
      <w:pPr>
        <w:tabs>
          <w:tab w:val="num" w:pos="851"/>
        </w:tabs>
        <w:ind w:left="624" w:hanging="340"/>
      </w:pPr>
      <w:rPr>
        <w:rFonts w:hint="default"/>
        <w:b/>
      </w:rPr>
    </w:lvl>
    <w:lvl w:ilvl="1">
      <w:start w:val="1"/>
      <w:numFmt w:val="decimal"/>
      <w:lvlText w:val="%1.%2"/>
      <w:lvlJc w:val="left"/>
      <w:pPr>
        <w:tabs>
          <w:tab w:val="num" w:pos="1191"/>
        </w:tabs>
        <w:ind w:left="1077" w:hanging="453"/>
      </w:pPr>
      <w:rPr>
        <w:rFonts w:hint="default"/>
        <w:b w:val="0"/>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7" w15:restartNumberingAfterBreak="0">
    <w:nsid w:val="327B536D"/>
    <w:multiLevelType w:val="multilevel"/>
    <w:tmpl w:val="F80EEBDC"/>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pStyle w:val="odrka"/>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8B64F42"/>
    <w:multiLevelType w:val="multilevel"/>
    <w:tmpl w:val="0CC42E1A"/>
    <w:lvl w:ilvl="0">
      <w:start w:val="1"/>
      <w:numFmt w:val="decimal"/>
      <w:pStyle w:val="1lnek"/>
      <w:lvlText w:val="%1."/>
      <w:lvlJc w:val="left"/>
      <w:pPr>
        <w:ind w:left="567" w:hanging="567"/>
      </w:pPr>
      <w:rPr>
        <w:rFonts w:ascii="Verdana" w:hAnsi="Verdana" w:hint="default"/>
        <w:b/>
        <w:bCs w:val="0"/>
        <w:i w:val="0"/>
        <w:sz w:val="18"/>
        <w:szCs w:val="18"/>
      </w:rPr>
    </w:lvl>
    <w:lvl w:ilvl="1">
      <w:start w:val="1"/>
      <w:numFmt w:val="decimal"/>
      <w:pStyle w:val="11odst"/>
      <w:lvlText w:val="%1.%2."/>
      <w:lvlJc w:val="left"/>
      <w:pPr>
        <w:ind w:left="1135" w:hanging="567"/>
      </w:pPr>
    </w:lvl>
    <w:lvl w:ilvl="2">
      <w:start w:val="1"/>
      <w:numFmt w:val="decimal"/>
      <w:pStyle w:val="111odst"/>
      <w:lvlText w:val="%1.%2.%3."/>
      <w:lvlJc w:val="left"/>
      <w:pPr>
        <w:ind w:left="567" w:hanging="567"/>
      </w:pPr>
      <w:rPr>
        <w:rFonts w:ascii="Verdana" w:hAnsi="Verdana" w:hint="default"/>
        <w:b w:val="0"/>
        <w:i w:val="0"/>
        <w:color w:val="000000" w:themeColor="text1"/>
        <w:sz w:val="18"/>
        <w:szCs w:val="18"/>
      </w:rPr>
    </w:lvl>
    <w:lvl w:ilvl="3">
      <w:start w:val="1"/>
      <w:numFmt w:val="lowerLetter"/>
      <w:pStyle w:val="aodst"/>
      <w:lvlText w:val="%4."/>
      <w:lvlJc w:val="left"/>
      <w:pPr>
        <w:ind w:left="1134"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C109F7"/>
    <w:multiLevelType w:val="multilevel"/>
    <w:tmpl w:val="651EACF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rPr>
    </w:lvl>
    <w:lvl w:ilvl="2">
      <w:start w:val="1"/>
      <w:numFmt w:val="decimal"/>
      <w:lvlText w:val="%1.%2.%3."/>
      <w:lvlJc w:val="left"/>
      <w:pPr>
        <w:ind w:left="680" w:hanging="680"/>
      </w:pPr>
      <w:rPr>
        <w:rFonts w:ascii="Verdana" w:hAnsi="Verdana" w:hint="default"/>
        <w:b w:val="0"/>
        <w:i w:val="0"/>
        <w:sz w:val="18"/>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4" w15:restartNumberingAfterBreak="0">
    <w:nsid w:val="41A94538"/>
    <w:multiLevelType w:val="hybridMultilevel"/>
    <w:tmpl w:val="6A20DE8E"/>
    <w:lvl w:ilvl="0" w:tplc="A8CE7AE4">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5"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64747C8"/>
    <w:multiLevelType w:val="multilevel"/>
    <w:tmpl w:val="7346CC66"/>
    <w:lvl w:ilvl="0">
      <w:start w:val="1"/>
      <w:numFmt w:val="decimal"/>
      <w:pStyle w:val="clanekavdefinicich"/>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468C1B78"/>
    <w:multiLevelType w:val="hybridMultilevel"/>
    <w:tmpl w:val="95BCB044"/>
    <w:lvl w:ilvl="0" w:tplc="04050001">
      <w:start w:val="1"/>
      <w:numFmt w:val="bullet"/>
      <w:pStyle w:val="Definice"/>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B4C797F"/>
    <w:multiLevelType w:val="hybridMultilevel"/>
    <w:tmpl w:val="C0D684B0"/>
    <w:lvl w:ilvl="0" w:tplc="F55A2A36">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37"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40"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4070991"/>
    <w:multiLevelType w:val="multilevel"/>
    <w:tmpl w:val="CABE99FC"/>
    <w:numStyleLink w:val="ListNumbermultilevel"/>
  </w:abstractNum>
  <w:abstractNum w:abstractNumId="44" w15:restartNumberingAfterBreak="0">
    <w:nsid w:val="76D17E8E"/>
    <w:multiLevelType w:val="hybridMultilevel"/>
    <w:tmpl w:val="99B074AA"/>
    <w:lvl w:ilvl="0" w:tplc="78DAC81E">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45" w15:restartNumberingAfterBreak="0">
    <w:nsid w:val="7775092F"/>
    <w:multiLevelType w:val="hybridMultilevel"/>
    <w:tmpl w:val="F000C5C2"/>
    <w:lvl w:ilvl="0" w:tplc="04050017">
      <w:start w:val="1"/>
      <w:numFmt w:val="lowerLetter"/>
      <w:lvlText w:val="%1)"/>
      <w:lvlJc w:val="left"/>
      <w:pPr>
        <w:ind w:left="1400" w:hanging="360"/>
      </w:pPr>
    </w:lvl>
    <w:lvl w:ilvl="1" w:tplc="04050019">
      <w:start w:val="1"/>
      <w:numFmt w:val="lowerLetter"/>
      <w:lvlText w:val="%2."/>
      <w:lvlJc w:val="left"/>
      <w:pPr>
        <w:ind w:left="2120" w:hanging="360"/>
      </w:pPr>
    </w:lvl>
    <w:lvl w:ilvl="2" w:tplc="0405001B">
      <w:start w:val="1"/>
      <w:numFmt w:val="lowerRoman"/>
      <w:lvlText w:val="%3."/>
      <w:lvlJc w:val="right"/>
      <w:pPr>
        <w:ind w:left="2840" w:hanging="180"/>
      </w:pPr>
    </w:lvl>
    <w:lvl w:ilvl="3" w:tplc="0405000F">
      <w:start w:val="1"/>
      <w:numFmt w:val="decimal"/>
      <w:lvlText w:val="%4."/>
      <w:lvlJc w:val="left"/>
      <w:pPr>
        <w:ind w:left="3560" w:hanging="360"/>
      </w:pPr>
    </w:lvl>
    <w:lvl w:ilvl="4" w:tplc="04050019">
      <w:start w:val="1"/>
      <w:numFmt w:val="lowerLetter"/>
      <w:lvlText w:val="%5."/>
      <w:lvlJc w:val="left"/>
      <w:pPr>
        <w:ind w:left="4280" w:hanging="360"/>
      </w:pPr>
    </w:lvl>
    <w:lvl w:ilvl="5" w:tplc="0405001B">
      <w:start w:val="1"/>
      <w:numFmt w:val="lowerRoman"/>
      <w:lvlText w:val="%6."/>
      <w:lvlJc w:val="right"/>
      <w:pPr>
        <w:ind w:left="5000" w:hanging="180"/>
      </w:pPr>
    </w:lvl>
    <w:lvl w:ilvl="6" w:tplc="0405000F">
      <w:start w:val="1"/>
      <w:numFmt w:val="decimal"/>
      <w:lvlText w:val="%7."/>
      <w:lvlJc w:val="left"/>
      <w:pPr>
        <w:ind w:left="5720" w:hanging="360"/>
      </w:pPr>
    </w:lvl>
    <w:lvl w:ilvl="7" w:tplc="04050019">
      <w:start w:val="1"/>
      <w:numFmt w:val="lowerLetter"/>
      <w:lvlText w:val="%8."/>
      <w:lvlJc w:val="left"/>
      <w:pPr>
        <w:ind w:left="6440" w:hanging="360"/>
      </w:pPr>
    </w:lvl>
    <w:lvl w:ilvl="8" w:tplc="0405001B">
      <w:start w:val="1"/>
      <w:numFmt w:val="lowerRoman"/>
      <w:lvlText w:val="%9."/>
      <w:lvlJc w:val="right"/>
      <w:pPr>
        <w:ind w:left="7160" w:hanging="180"/>
      </w:pPr>
    </w:lvl>
  </w:abstractNum>
  <w:abstractNum w:abstractNumId="46"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E8533E"/>
    <w:multiLevelType w:val="hybridMultilevel"/>
    <w:tmpl w:val="E1760582"/>
    <w:lvl w:ilvl="0" w:tplc="AED240E6">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2786480">
    <w:abstractNumId w:val="8"/>
  </w:num>
  <w:num w:numId="2" w16cid:durableId="862088607">
    <w:abstractNumId w:val="4"/>
  </w:num>
  <w:num w:numId="3" w16cid:durableId="2140606494">
    <w:abstractNumId w:val="15"/>
  </w:num>
  <w:num w:numId="4" w16cid:durableId="1542596018">
    <w:abstractNumId w:val="43"/>
  </w:num>
  <w:num w:numId="5" w16cid:durableId="1301692826">
    <w:abstractNumId w:val="22"/>
  </w:num>
  <w:num w:numId="6" w16cid:durableId="900362505">
    <w:abstractNumId w:val="42"/>
  </w:num>
  <w:num w:numId="7" w16cid:durableId="227228783">
    <w:abstractNumId w:val="0"/>
  </w:num>
  <w:num w:numId="8" w16cid:durableId="164831349">
    <w:abstractNumId w:val="47"/>
  </w:num>
  <w:num w:numId="9" w16cid:durableId="852183965">
    <w:abstractNumId w:val="38"/>
  </w:num>
  <w:num w:numId="10" w16cid:durableId="1365902984">
    <w:abstractNumId w:val="36"/>
  </w:num>
  <w:num w:numId="11" w16cid:durableId="1506357479">
    <w:abstractNumId w:val="39"/>
  </w:num>
  <w:num w:numId="12" w16cid:durableId="829173434">
    <w:abstractNumId w:val="26"/>
  </w:num>
  <w:num w:numId="13" w16cid:durableId="14695450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2120099">
    <w:abstractNumId w:val="33"/>
  </w:num>
  <w:num w:numId="15" w16cid:durableId="214514543">
    <w:abstractNumId w:val="27"/>
  </w:num>
  <w:num w:numId="16" w16cid:durableId="1291277593">
    <w:abstractNumId w:val="16"/>
  </w:num>
  <w:num w:numId="17" w16cid:durableId="2009673227">
    <w:abstractNumId w:val="35"/>
  </w:num>
  <w:num w:numId="18" w16cid:durableId="5091027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70169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2429330">
    <w:abstractNumId w:val="37"/>
  </w:num>
  <w:num w:numId="21" w16cid:durableId="349137878">
    <w:abstractNumId w:val="5"/>
  </w:num>
  <w:num w:numId="22" w16cid:durableId="597518693">
    <w:abstractNumId w:val="20"/>
  </w:num>
  <w:num w:numId="23" w16cid:durableId="508568110">
    <w:abstractNumId w:val="41"/>
  </w:num>
  <w:num w:numId="24" w16cid:durableId="1975065302">
    <w:abstractNumId w:val="46"/>
  </w:num>
  <w:num w:numId="25" w16cid:durableId="12038312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4626368">
    <w:abstractNumId w:val="1"/>
  </w:num>
  <w:num w:numId="27" w16cid:durableId="1715734563">
    <w:abstractNumId w:val="32"/>
  </w:num>
  <w:num w:numId="28" w16cid:durableId="635719702">
    <w:abstractNumId w:val="7"/>
  </w:num>
  <w:num w:numId="29" w16cid:durableId="938105129">
    <w:abstractNumId w:val="17"/>
  </w:num>
  <w:num w:numId="30" w16cid:durableId="373626692">
    <w:abstractNumId w:val="19"/>
  </w:num>
  <w:num w:numId="31" w16cid:durableId="631715808">
    <w:abstractNumId w:val="34"/>
  </w:num>
  <w:num w:numId="32" w16cid:durableId="11390335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8104743">
    <w:abstractNumId w:val="13"/>
  </w:num>
  <w:num w:numId="34" w16cid:durableId="1165900464">
    <w:abstractNumId w:val="6"/>
  </w:num>
  <w:num w:numId="35" w16cid:durableId="937636837">
    <w:abstractNumId w:val="30"/>
  </w:num>
  <w:num w:numId="36" w16cid:durableId="1028330627">
    <w:abstractNumId w:val="44"/>
  </w:num>
  <w:num w:numId="37" w16cid:durableId="45371582">
    <w:abstractNumId w:val="24"/>
  </w:num>
  <w:num w:numId="38" w16cid:durableId="252784943">
    <w:abstractNumId w:val="18"/>
  </w:num>
  <w:num w:numId="39" w16cid:durableId="993070638">
    <w:abstractNumId w:val="25"/>
  </w:num>
  <w:num w:numId="40" w16cid:durableId="1065180313">
    <w:abstractNumId w:val="22"/>
  </w:num>
  <w:num w:numId="41" w16cid:durableId="712535068">
    <w:abstractNumId w:val="22"/>
  </w:num>
  <w:num w:numId="42" w16cid:durableId="629088867">
    <w:abstractNumId w:val="22"/>
  </w:num>
  <w:num w:numId="43" w16cid:durableId="442576426">
    <w:abstractNumId w:val="10"/>
  </w:num>
  <w:num w:numId="44" w16cid:durableId="370614421">
    <w:abstractNumId w:val="11"/>
  </w:num>
  <w:num w:numId="45" w16cid:durableId="625165780">
    <w:abstractNumId w:val="31"/>
  </w:num>
  <w:num w:numId="46" w16cid:durableId="1200162941">
    <w:abstractNumId w:val="2"/>
  </w:num>
  <w:num w:numId="47" w16cid:durableId="493109439">
    <w:abstractNumId w:val="21"/>
  </w:num>
  <w:num w:numId="48" w16cid:durableId="812328147">
    <w:abstractNumId w:val="23"/>
  </w:num>
  <w:num w:numId="49" w16cid:durableId="440149006">
    <w:abstractNumId w:val="12"/>
  </w:num>
  <w:num w:numId="50" w16cid:durableId="16152092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289710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68362442">
    <w:abstractNumId w:val="22"/>
  </w:num>
  <w:num w:numId="53" w16cid:durableId="634919768">
    <w:abstractNumId w:val="22"/>
  </w:num>
  <w:num w:numId="54" w16cid:durableId="1923761670">
    <w:abstractNumId w:val="22"/>
  </w:num>
  <w:num w:numId="55" w16cid:durableId="1749423490">
    <w:abstractNumId w:val="22"/>
  </w:num>
  <w:num w:numId="56" w16cid:durableId="1553813108">
    <w:abstractNumId w:val="29"/>
  </w:num>
  <w:num w:numId="57" w16cid:durableId="1832868577">
    <w:abstractNumId w:val="14"/>
  </w:num>
  <w:num w:numId="58" w16cid:durableId="1953897213">
    <w:abstractNumId w:val="28"/>
  </w:num>
  <w:num w:numId="59" w16cid:durableId="1013991529">
    <w:abstractNumId w:val="22"/>
  </w:num>
  <w:num w:numId="60" w16cid:durableId="2062708451">
    <w:abstractNumId w:val="22"/>
  </w:num>
  <w:num w:numId="61" w16cid:durableId="390006561">
    <w:abstractNumId w:val="9"/>
  </w:num>
  <w:num w:numId="62" w16cid:durableId="186721486">
    <w:abstractNumId w:val="22"/>
  </w:num>
  <w:num w:numId="63" w16cid:durableId="135148563">
    <w:abstractNumId w:val="22"/>
  </w:num>
  <w:num w:numId="64" w16cid:durableId="279072554">
    <w:abstractNumId w:val="3"/>
  </w:num>
  <w:num w:numId="65" w16cid:durableId="1792439425">
    <w:abstractNumId w:val="22"/>
  </w:num>
  <w:num w:numId="66" w16cid:durableId="627122755">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3645"/>
    <w:rsid w:val="00003DE1"/>
    <w:rsid w:val="00005E68"/>
    <w:rsid w:val="00007BE8"/>
    <w:rsid w:val="00014ECA"/>
    <w:rsid w:val="000162BC"/>
    <w:rsid w:val="00016BE8"/>
    <w:rsid w:val="000174FF"/>
    <w:rsid w:val="000239E8"/>
    <w:rsid w:val="00024557"/>
    <w:rsid w:val="0002776B"/>
    <w:rsid w:val="0003012F"/>
    <w:rsid w:val="00030728"/>
    <w:rsid w:val="000308E1"/>
    <w:rsid w:val="000308E6"/>
    <w:rsid w:val="00030EB4"/>
    <w:rsid w:val="00035A69"/>
    <w:rsid w:val="00036D1F"/>
    <w:rsid w:val="00041157"/>
    <w:rsid w:val="000449F1"/>
    <w:rsid w:val="00047260"/>
    <w:rsid w:val="000557C7"/>
    <w:rsid w:val="00060494"/>
    <w:rsid w:val="00061BBE"/>
    <w:rsid w:val="00062D99"/>
    <w:rsid w:val="000630BB"/>
    <w:rsid w:val="00063C8F"/>
    <w:rsid w:val="000650FC"/>
    <w:rsid w:val="00066D77"/>
    <w:rsid w:val="000728F9"/>
    <w:rsid w:val="00072C1E"/>
    <w:rsid w:val="0007414E"/>
    <w:rsid w:val="00075D03"/>
    <w:rsid w:val="00076BD2"/>
    <w:rsid w:val="00077F62"/>
    <w:rsid w:val="00080DDC"/>
    <w:rsid w:val="00080E3F"/>
    <w:rsid w:val="00080EE2"/>
    <w:rsid w:val="00084A1E"/>
    <w:rsid w:val="00086996"/>
    <w:rsid w:val="000913B9"/>
    <w:rsid w:val="00092A11"/>
    <w:rsid w:val="000961FB"/>
    <w:rsid w:val="000978EE"/>
    <w:rsid w:val="00097A17"/>
    <w:rsid w:val="00097F37"/>
    <w:rsid w:val="000A1BD4"/>
    <w:rsid w:val="000A1C39"/>
    <w:rsid w:val="000A2B31"/>
    <w:rsid w:val="000A4E15"/>
    <w:rsid w:val="000A5F5E"/>
    <w:rsid w:val="000A6FE2"/>
    <w:rsid w:val="000B3F91"/>
    <w:rsid w:val="000B49C2"/>
    <w:rsid w:val="000C57A8"/>
    <w:rsid w:val="000C7B60"/>
    <w:rsid w:val="000D25D7"/>
    <w:rsid w:val="000D2D6D"/>
    <w:rsid w:val="000D3ADE"/>
    <w:rsid w:val="000D7232"/>
    <w:rsid w:val="000E20F5"/>
    <w:rsid w:val="000E23A7"/>
    <w:rsid w:val="000E25D8"/>
    <w:rsid w:val="000E2E68"/>
    <w:rsid w:val="000E33FE"/>
    <w:rsid w:val="000E3599"/>
    <w:rsid w:val="000E5CAE"/>
    <w:rsid w:val="000F0B70"/>
    <w:rsid w:val="000F1277"/>
    <w:rsid w:val="000F183B"/>
    <w:rsid w:val="000F646B"/>
    <w:rsid w:val="000F74D2"/>
    <w:rsid w:val="00101D4C"/>
    <w:rsid w:val="00104F83"/>
    <w:rsid w:val="001054F0"/>
    <w:rsid w:val="0010693F"/>
    <w:rsid w:val="00113009"/>
    <w:rsid w:val="00114472"/>
    <w:rsid w:val="00121238"/>
    <w:rsid w:val="00121A46"/>
    <w:rsid w:val="00121DC4"/>
    <w:rsid w:val="00122B8E"/>
    <w:rsid w:val="00123042"/>
    <w:rsid w:val="00126B23"/>
    <w:rsid w:val="00136456"/>
    <w:rsid w:val="001441D1"/>
    <w:rsid w:val="0014565C"/>
    <w:rsid w:val="00145771"/>
    <w:rsid w:val="0014633E"/>
    <w:rsid w:val="00150059"/>
    <w:rsid w:val="00153B54"/>
    <w:rsid w:val="001550BC"/>
    <w:rsid w:val="00157EE6"/>
    <w:rsid w:val="001605B9"/>
    <w:rsid w:val="001635F2"/>
    <w:rsid w:val="001651B4"/>
    <w:rsid w:val="001659E9"/>
    <w:rsid w:val="00170CBF"/>
    <w:rsid w:val="00170EC5"/>
    <w:rsid w:val="001723D7"/>
    <w:rsid w:val="00172A8B"/>
    <w:rsid w:val="00173CC4"/>
    <w:rsid w:val="001747C1"/>
    <w:rsid w:val="00184743"/>
    <w:rsid w:val="00184C51"/>
    <w:rsid w:val="001975F5"/>
    <w:rsid w:val="001A0F19"/>
    <w:rsid w:val="001A1345"/>
    <w:rsid w:val="001A5653"/>
    <w:rsid w:val="001A5FDF"/>
    <w:rsid w:val="001A7742"/>
    <w:rsid w:val="001B0333"/>
    <w:rsid w:val="001B4B35"/>
    <w:rsid w:val="001B4F65"/>
    <w:rsid w:val="001C109D"/>
    <w:rsid w:val="001C4B3B"/>
    <w:rsid w:val="001C53BD"/>
    <w:rsid w:val="001C7F28"/>
    <w:rsid w:val="001D098F"/>
    <w:rsid w:val="001E5D23"/>
    <w:rsid w:val="001E7681"/>
    <w:rsid w:val="001F0FAC"/>
    <w:rsid w:val="001F50CF"/>
    <w:rsid w:val="001F763F"/>
    <w:rsid w:val="002017CD"/>
    <w:rsid w:val="00202447"/>
    <w:rsid w:val="00207DF5"/>
    <w:rsid w:val="00211504"/>
    <w:rsid w:val="00211E7C"/>
    <w:rsid w:val="00222F74"/>
    <w:rsid w:val="002241B4"/>
    <w:rsid w:val="002252C5"/>
    <w:rsid w:val="00231411"/>
    <w:rsid w:val="002331D2"/>
    <w:rsid w:val="00237BFA"/>
    <w:rsid w:val="002426D5"/>
    <w:rsid w:val="00252F2B"/>
    <w:rsid w:val="0025453B"/>
    <w:rsid w:val="0025503B"/>
    <w:rsid w:val="00257FB1"/>
    <w:rsid w:val="00263565"/>
    <w:rsid w:val="00265DFD"/>
    <w:rsid w:val="00266DB2"/>
    <w:rsid w:val="002720ED"/>
    <w:rsid w:val="00275D5F"/>
    <w:rsid w:val="0027646A"/>
    <w:rsid w:val="0028064E"/>
    <w:rsid w:val="00280E07"/>
    <w:rsid w:val="00283BCA"/>
    <w:rsid w:val="00286D9D"/>
    <w:rsid w:val="00291B07"/>
    <w:rsid w:val="002966C8"/>
    <w:rsid w:val="002A0159"/>
    <w:rsid w:val="002A083F"/>
    <w:rsid w:val="002A24B9"/>
    <w:rsid w:val="002A4560"/>
    <w:rsid w:val="002B0B85"/>
    <w:rsid w:val="002B282F"/>
    <w:rsid w:val="002B3E61"/>
    <w:rsid w:val="002B6DFB"/>
    <w:rsid w:val="002B72B2"/>
    <w:rsid w:val="002C2592"/>
    <w:rsid w:val="002C31BF"/>
    <w:rsid w:val="002D08B1"/>
    <w:rsid w:val="002D23BA"/>
    <w:rsid w:val="002E0124"/>
    <w:rsid w:val="002E066D"/>
    <w:rsid w:val="002E0CD7"/>
    <w:rsid w:val="002E654C"/>
    <w:rsid w:val="002E6B31"/>
    <w:rsid w:val="002F06C2"/>
    <w:rsid w:val="002F38BE"/>
    <w:rsid w:val="002F3DE9"/>
    <w:rsid w:val="00300C95"/>
    <w:rsid w:val="00301595"/>
    <w:rsid w:val="003019CE"/>
    <w:rsid w:val="00307BEB"/>
    <w:rsid w:val="003111E6"/>
    <w:rsid w:val="00311C96"/>
    <w:rsid w:val="00311FCE"/>
    <w:rsid w:val="003237AE"/>
    <w:rsid w:val="003262F5"/>
    <w:rsid w:val="003351DF"/>
    <w:rsid w:val="00335745"/>
    <w:rsid w:val="0034033F"/>
    <w:rsid w:val="00341DCF"/>
    <w:rsid w:val="0034207A"/>
    <w:rsid w:val="00343681"/>
    <w:rsid w:val="00343890"/>
    <w:rsid w:val="0034498F"/>
    <w:rsid w:val="00345999"/>
    <w:rsid w:val="00346743"/>
    <w:rsid w:val="0034676A"/>
    <w:rsid w:val="0035186B"/>
    <w:rsid w:val="00357817"/>
    <w:rsid w:val="00357BC6"/>
    <w:rsid w:val="00362E35"/>
    <w:rsid w:val="003656E8"/>
    <w:rsid w:val="00365887"/>
    <w:rsid w:val="00371135"/>
    <w:rsid w:val="00372DC5"/>
    <w:rsid w:val="0037344C"/>
    <w:rsid w:val="00375B0A"/>
    <w:rsid w:val="003778D4"/>
    <w:rsid w:val="003810CC"/>
    <w:rsid w:val="003812B9"/>
    <w:rsid w:val="00382D2B"/>
    <w:rsid w:val="00385D02"/>
    <w:rsid w:val="00386015"/>
    <w:rsid w:val="0038769E"/>
    <w:rsid w:val="003909C0"/>
    <w:rsid w:val="003937A2"/>
    <w:rsid w:val="003956C6"/>
    <w:rsid w:val="003A1A33"/>
    <w:rsid w:val="003A56F3"/>
    <w:rsid w:val="003A5A39"/>
    <w:rsid w:val="003A6BAC"/>
    <w:rsid w:val="003A7161"/>
    <w:rsid w:val="003A73C3"/>
    <w:rsid w:val="003A7A15"/>
    <w:rsid w:val="003B15FB"/>
    <w:rsid w:val="003B18CB"/>
    <w:rsid w:val="003B64AD"/>
    <w:rsid w:val="003C1C15"/>
    <w:rsid w:val="003C27F2"/>
    <w:rsid w:val="003C5769"/>
    <w:rsid w:val="003C6159"/>
    <w:rsid w:val="003D03E8"/>
    <w:rsid w:val="003E0697"/>
    <w:rsid w:val="003E738A"/>
    <w:rsid w:val="003F2B34"/>
    <w:rsid w:val="003F5B67"/>
    <w:rsid w:val="0040371D"/>
    <w:rsid w:val="00404DD5"/>
    <w:rsid w:val="00407174"/>
    <w:rsid w:val="00412161"/>
    <w:rsid w:val="004139E1"/>
    <w:rsid w:val="00415C9A"/>
    <w:rsid w:val="00417725"/>
    <w:rsid w:val="00417CF1"/>
    <w:rsid w:val="004202AB"/>
    <w:rsid w:val="004214DE"/>
    <w:rsid w:val="0042256B"/>
    <w:rsid w:val="0042448F"/>
    <w:rsid w:val="004246EA"/>
    <w:rsid w:val="00425499"/>
    <w:rsid w:val="00430274"/>
    <w:rsid w:val="004319BC"/>
    <w:rsid w:val="0043380B"/>
    <w:rsid w:val="004352DC"/>
    <w:rsid w:val="004376F4"/>
    <w:rsid w:val="004410AD"/>
    <w:rsid w:val="00441430"/>
    <w:rsid w:val="0044266D"/>
    <w:rsid w:val="004445B1"/>
    <w:rsid w:val="00445CFA"/>
    <w:rsid w:val="004476B2"/>
    <w:rsid w:val="00450F07"/>
    <w:rsid w:val="004511E8"/>
    <w:rsid w:val="00453A05"/>
    <w:rsid w:val="00453CD3"/>
    <w:rsid w:val="00455484"/>
    <w:rsid w:val="00455E44"/>
    <w:rsid w:val="00460660"/>
    <w:rsid w:val="00464CC8"/>
    <w:rsid w:val="0046500F"/>
    <w:rsid w:val="00465BE0"/>
    <w:rsid w:val="00467CE3"/>
    <w:rsid w:val="00471462"/>
    <w:rsid w:val="00477A3C"/>
    <w:rsid w:val="00483CCF"/>
    <w:rsid w:val="00483EBB"/>
    <w:rsid w:val="0048597D"/>
    <w:rsid w:val="00486107"/>
    <w:rsid w:val="00491827"/>
    <w:rsid w:val="00494DCC"/>
    <w:rsid w:val="004A065E"/>
    <w:rsid w:val="004A1E79"/>
    <w:rsid w:val="004A4C81"/>
    <w:rsid w:val="004A5105"/>
    <w:rsid w:val="004B348C"/>
    <w:rsid w:val="004B5ADE"/>
    <w:rsid w:val="004C080A"/>
    <w:rsid w:val="004C11F0"/>
    <w:rsid w:val="004C3243"/>
    <w:rsid w:val="004C4399"/>
    <w:rsid w:val="004C588C"/>
    <w:rsid w:val="004C5A6E"/>
    <w:rsid w:val="004C787C"/>
    <w:rsid w:val="004D0754"/>
    <w:rsid w:val="004D2C09"/>
    <w:rsid w:val="004D4694"/>
    <w:rsid w:val="004D5643"/>
    <w:rsid w:val="004D6429"/>
    <w:rsid w:val="004D7711"/>
    <w:rsid w:val="004D7D90"/>
    <w:rsid w:val="004E143C"/>
    <w:rsid w:val="004E1704"/>
    <w:rsid w:val="004E2342"/>
    <w:rsid w:val="004E2C7C"/>
    <w:rsid w:val="004E376B"/>
    <w:rsid w:val="004E3A53"/>
    <w:rsid w:val="004E507B"/>
    <w:rsid w:val="004E7DD8"/>
    <w:rsid w:val="004F0BB7"/>
    <w:rsid w:val="004F1720"/>
    <w:rsid w:val="004F4B9B"/>
    <w:rsid w:val="005024F1"/>
    <w:rsid w:val="00511915"/>
    <w:rsid w:val="00511AB9"/>
    <w:rsid w:val="005135AE"/>
    <w:rsid w:val="0051391B"/>
    <w:rsid w:val="0051548C"/>
    <w:rsid w:val="00521B98"/>
    <w:rsid w:val="00523EA7"/>
    <w:rsid w:val="00532BEB"/>
    <w:rsid w:val="00532ECC"/>
    <w:rsid w:val="0053678A"/>
    <w:rsid w:val="00536FBD"/>
    <w:rsid w:val="0053756F"/>
    <w:rsid w:val="005400BC"/>
    <w:rsid w:val="005431C8"/>
    <w:rsid w:val="005438CE"/>
    <w:rsid w:val="00544D36"/>
    <w:rsid w:val="005466DD"/>
    <w:rsid w:val="00546F2D"/>
    <w:rsid w:val="00550131"/>
    <w:rsid w:val="00550140"/>
    <w:rsid w:val="00553375"/>
    <w:rsid w:val="0055683E"/>
    <w:rsid w:val="00560B29"/>
    <w:rsid w:val="00562E78"/>
    <w:rsid w:val="00563B37"/>
    <w:rsid w:val="00567BCB"/>
    <w:rsid w:val="005736B7"/>
    <w:rsid w:val="0057521E"/>
    <w:rsid w:val="00575566"/>
    <w:rsid w:val="00575653"/>
    <w:rsid w:val="00575E5A"/>
    <w:rsid w:val="00577D93"/>
    <w:rsid w:val="00580598"/>
    <w:rsid w:val="00585A8C"/>
    <w:rsid w:val="00590573"/>
    <w:rsid w:val="00593ADF"/>
    <w:rsid w:val="00594B75"/>
    <w:rsid w:val="00595F71"/>
    <w:rsid w:val="00596A84"/>
    <w:rsid w:val="005A1010"/>
    <w:rsid w:val="005A18B1"/>
    <w:rsid w:val="005A2A20"/>
    <w:rsid w:val="005A3662"/>
    <w:rsid w:val="005A3D3D"/>
    <w:rsid w:val="005A781C"/>
    <w:rsid w:val="005B42D5"/>
    <w:rsid w:val="005B52AF"/>
    <w:rsid w:val="005B6610"/>
    <w:rsid w:val="005C0065"/>
    <w:rsid w:val="005C2FEE"/>
    <w:rsid w:val="005C5418"/>
    <w:rsid w:val="005C6ADF"/>
    <w:rsid w:val="005D04FB"/>
    <w:rsid w:val="005D210F"/>
    <w:rsid w:val="005D2FDB"/>
    <w:rsid w:val="005D460C"/>
    <w:rsid w:val="005D4F87"/>
    <w:rsid w:val="005E029A"/>
    <w:rsid w:val="005E2084"/>
    <w:rsid w:val="005E2088"/>
    <w:rsid w:val="005E710A"/>
    <w:rsid w:val="005F01D7"/>
    <w:rsid w:val="005F11BD"/>
    <w:rsid w:val="005F1277"/>
    <w:rsid w:val="005F1404"/>
    <w:rsid w:val="005F3408"/>
    <w:rsid w:val="005F49C3"/>
    <w:rsid w:val="00602474"/>
    <w:rsid w:val="006042D1"/>
    <w:rsid w:val="0061068E"/>
    <w:rsid w:val="00610857"/>
    <w:rsid w:val="00615789"/>
    <w:rsid w:val="00616535"/>
    <w:rsid w:val="00617DC1"/>
    <w:rsid w:val="00617DC2"/>
    <w:rsid w:val="006210EA"/>
    <w:rsid w:val="006227DB"/>
    <w:rsid w:val="00622E43"/>
    <w:rsid w:val="006240C5"/>
    <w:rsid w:val="00624971"/>
    <w:rsid w:val="00632766"/>
    <w:rsid w:val="00632A13"/>
    <w:rsid w:val="0063371F"/>
    <w:rsid w:val="00635AC3"/>
    <w:rsid w:val="0063687A"/>
    <w:rsid w:val="00636D89"/>
    <w:rsid w:val="0063747F"/>
    <w:rsid w:val="006413B7"/>
    <w:rsid w:val="00641FAD"/>
    <w:rsid w:val="00645249"/>
    <w:rsid w:val="0064774B"/>
    <w:rsid w:val="00647B41"/>
    <w:rsid w:val="00660AD0"/>
    <w:rsid w:val="00660AD3"/>
    <w:rsid w:val="006653D4"/>
    <w:rsid w:val="00677B7F"/>
    <w:rsid w:val="006862DF"/>
    <w:rsid w:val="00687A81"/>
    <w:rsid w:val="00690F57"/>
    <w:rsid w:val="006962E3"/>
    <w:rsid w:val="00696698"/>
    <w:rsid w:val="00697D47"/>
    <w:rsid w:val="00697D67"/>
    <w:rsid w:val="006A246A"/>
    <w:rsid w:val="006A3C63"/>
    <w:rsid w:val="006A5570"/>
    <w:rsid w:val="006A66C0"/>
    <w:rsid w:val="006A689C"/>
    <w:rsid w:val="006A6A07"/>
    <w:rsid w:val="006A6AFF"/>
    <w:rsid w:val="006A7BF2"/>
    <w:rsid w:val="006B213B"/>
    <w:rsid w:val="006B3D79"/>
    <w:rsid w:val="006B4A04"/>
    <w:rsid w:val="006C1F21"/>
    <w:rsid w:val="006C3D53"/>
    <w:rsid w:val="006D27CC"/>
    <w:rsid w:val="006D3238"/>
    <w:rsid w:val="006D510F"/>
    <w:rsid w:val="006D6D6B"/>
    <w:rsid w:val="006D7062"/>
    <w:rsid w:val="006D7AFE"/>
    <w:rsid w:val="006D7D0B"/>
    <w:rsid w:val="006E00D0"/>
    <w:rsid w:val="006E0578"/>
    <w:rsid w:val="006E05D4"/>
    <w:rsid w:val="006E314D"/>
    <w:rsid w:val="006E3556"/>
    <w:rsid w:val="006E5B3C"/>
    <w:rsid w:val="006E7A72"/>
    <w:rsid w:val="006F5935"/>
    <w:rsid w:val="006F6E91"/>
    <w:rsid w:val="007032BE"/>
    <w:rsid w:val="007037EC"/>
    <w:rsid w:val="00710723"/>
    <w:rsid w:val="00716EB7"/>
    <w:rsid w:val="0072303D"/>
    <w:rsid w:val="00723C89"/>
    <w:rsid w:val="00723ED1"/>
    <w:rsid w:val="00724054"/>
    <w:rsid w:val="007251E9"/>
    <w:rsid w:val="00730824"/>
    <w:rsid w:val="00732951"/>
    <w:rsid w:val="0073296E"/>
    <w:rsid w:val="00732AA7"/>
    <w:rsid w:val="0073442F"/>
    <w:rsid w:val="00736D9D"/>
    <w:rsid w:val="007404D4"/>
    <w:rsid w:val="00743525"/>
    <w:rsid w:val="0074589C"/>
    <w:rsid w:val="00745D74"/>
    <w:rsid w:val="00747B4E"/>
    <w:rsid w:val="00750C33"/>
    <w:rsid w:val="00750F2F"/>
    <w:rsid w:val="0075320B"/>
    <w:rsid w:val="007553B9"/>
    <w:rsid w:val="0075543E"/>
    <w:rsid w:val="0075696A"/>
    <w:rsid w:val="00762739"/>
    <w:rsid w:val="0076286B"/>
    <w:rsid w:val="007629D4"/>
    <w:rsid w:val="0076615B"/>
    <w:rsid w:val="00766846"/>
    <w:rsid w:val="00766A6F"/>
    <w:rsid w:val="00771F45"/>
    <w:rsid w:val="0077363D"/>
    <w:rsid w:val="00774E7A"/>
    <w:rsid w:val="007753F8"/>
    <w:rsid w:val="0077635B"/>
    <w:rsid w:val="0077650F"/>
    <w:rsid w:val="0077673A"/>
    <w:rsid w:val="00777759"/>
    <w:rsid w:val="007801B2"/>
    <w:rsid w:val="0078242F"/>
    <w:rsid w:val="007846E1"/>
    <w:rsid w:val="00785877"/>
    <w:rsid w:val="007860A4"/>
    <w:rsid w:val="00787BAC"/>
    <w:rsid w:val="007A177E"/>
    <w:rsid w:val="007A7B7F"/>
    <w:rsid w:val="007B1884"/>
    <w:rsid w:val="007B3C5E"/>
    <w:rsid w:val="007B5287"/>
    <w:rsid w:val="007B558B"/>
    <w:rsid w:val="007B570C"/>
    <w:rsid w:val="007B5AC0"/>
    <w:rsid w:val="007B64E4"/>
    <w:rsid w:val="007B770F"/>
    <w:rsid w:val="007C589B"/>
    <w:rsid w:val="007C6795"/>
    <w:rsid w:val="007D2ECD"/>
    <w:rsid w:val="007D306B"/>
    <w:rsid w:val="007E4A6E"/>
    <w:rsid w:val="007E5C74"/>
    <w:rsid w:val="007E6534"/>
    <w:rsid w:val="007E7468"/>
    <w:rsid w:val="007E7ABC"/>
    <w:rsid w:val="007F000B"/>
    <w:rsid w:val="007F2754"/>
    <w:rsid w:val="007F3230"/>
    <w:rsid w:val="007F56A7"/>
    <w:rsid w:val="007F5FBA"/>
    <w:rsid w:val="00803BC7"/>
    <w:rsid w:val="00807DD0"/>
    <w:rsid w:val="00813F11"/>
    <w:rsid w:val="00814DBF"/>
    <w:rsid w:val="00815080"/>
    <w:rsid w:val="00816FC5"/>
    <w:rsid w:val="00821E6E"/>
    <w:rsid w:val="0082240C"/>
    <w:rsid w:val="00822FB8"/>
    <w:rsid w:val="0082686F"/>
    <w:rsid w:val="00830AD4"/>
    <w:rsid w:val="0083233E"/>
    <w:rsid w:val="0083537F"/>
    <w:rsid w:val="00835ABF"/>
    <w:rsid w:val="00835B66"/>
    <w:rsid w:val="00842412"/>
    <w:rsid w:val="00845125"/>
    <w:rsid w:val="008472F6"/>
    <w:rsid w:val="008543F6"/>
    <w:rsid w:val="0086090D"/>
    <w:rsid w:val="00860FB6"/>
    <w:rsid w:val="00863796"/>
    <w:rsid w:val="00863B58"/>
    <w:rsid w:val="00864244"/>
    <w:rsid w:val="00864EFF"/>
    <w:rsid w:val="008659F3"/>
    <w:rsid w:val="00866963"/>
    <w:rsid w:val="00866E94"/>
    <w:rsid w:val="008673FF"/>
    <w:rsid w:val="00872AAF"/>
    <w:rsid w:val="008748AF"/>
    <w:rsid w:val="00876612"/>
    <w:rsid w:val="008767B2"/>
    <w:rsid w:val="008819F6"/>
    <w:rsid w:val="00882686"/>
    <w:rsid w:val="0088309B"/>
    <w:rsid w:val="00884027"/>
    <w:rsid w:val="00886D4B"/>
    <w:rsid w:val="00894895"/>
    <w:rsid w:val="00895406"/>
    <w:rsid w:val="008961B1"/>
    <w:rsid w:val="008A34C8"/>
    <w:rsid w:val="008A3568"/>
    <w:rsid w:val="008A368D"/>
    <w:rsid w:val="008A4F87"/>
    <w:rsid w:val="008A5D0B"/>
    <w:rsid w:val="008A733C"/>
    <w:rsid w:val="008B402B"/>
    <w:rsid w:val="008C415D"/>
    <w:rsid w:val="008D03B9"/>
    <w:rsid w:val="008D281A"/>
    <w:rsid w:val="008D6DCF"/>
    <w:rsid w:val="008D7D9E"/>
    <w:rsid w:val="008E06DA"/>
    <w:rsid w:val="008E791D"/>
    <w:rsid w:val="008F0322"/>
    <w:rsid w:val="008F18D6"/>
    <w:rsid w:val="008F299D"/>
    <w:rsid w:val="008F5E52"/>
    <w:rsid w:val="008F60C6"/>
    <w:rsid w:val="00901181"/>
    <w:rsid w:val="00901BB9"/>
    <w:rsid w:val="009031ED"/>
    <w:rsid w:val="0090354A"/>
    <w:rsid w:val="00904780"/>
    <w:rsid w:val="009074A4"/>
    <w:rsid w:val="00912771"/>
    <w:rsid w:val="00914F63"/>
    <w:rsid w:val="00922385"/>
    <w:rsid w:val="009223DF"/>
    <w:rsid w:val="00922A4B"/>
    <w:rsid w:val="00923092"/>
    <w:rsid w:val="00930B65"/>
    <w:rsid w:val="00935783"/>
    <w:rsid w:val="00936091"/>
    <w:rsid w:val="0094046A"/>
    <w:rsid w:val="00940D8A"/>
    <w:rsid w:val="009442D5"/>
    <w:rsid w:val="0094539D"/>
    <w:rsid w:val="00945446"/>
    <w:rsid w:val="00950B18"/>
    <w:rsid w:val="00950B9D"/>
    <w:rsid w:val="009510E7"/>
    <w:rsid w:val="00951C22"/>
    <w:rsid w:val="00952602"/>
    <w:rsid w:val="00953F30"/>
    <w:rsid w:val="00962258"/>
    <w:rsid w:val="00963E3F"/>
    <w:rsid w:val="009673E7"/>
    <w:rsid w:val="00967540"/>
    <w:rsid w:val="009678B7"/>
    <w:rsid w:val="009737FF"/>
    <w:rsid w:val="0097492A"/>
    <w:rsid w:val="0098314F"/>
    <w:rsid w:val="009833E1"/>
    <w:rsid w:val="00983FFC"/>
    <w:rsid w:val="009872D2"/>
    <w:rsid w:val="00990A62"/>
    <w:rsid w:val="0099104F"/>
    <w:rsid w:val="00991FFA"/>
    <w:rsid w:val="00992D9C"/>
    <w:rsid w:val="00993CFD"/>
    <w:rsid w:val="00996CB8"/>
    <w:rsid w:val="009A0952"/>
    <w:rsid w:val="009A12A3"/>
    <w:rsid w:val="009A5E28"/>
    <w:rsid w:val="009B14A9"/>
    <w:rsid w:val="009B2E97"/>
    <w:rsid w:val="009B55E7"/>
    <w:rsid w:val="009B5F56"/>
    <w:rsid w:val="009C0A64"/>
    <w:rsid w:val="009C43AE"/>
    <w:rsid w:val="009C51C1"/>
    <w:rsid w:val="009C5B3C"/>
    <w:rsid w:val="009C5D27"/>
    <w:rsid w:val="009D1BA2"/>
    <w:rsid w:val="009D5024"/>
    <w:rsid w:val="009D502D"/>
    <w:rsid w:val="009D50D4"/>
    <w:rsid w:val="009D6DAD"/>
    <w:rsid w:val="009E07F4"/>
    <w:rsid w:val="009E2A96"/>
    <w:rsid w:val="009E79D0"/>
    <w:rsid w:val="009F392E"/>
    <w:rsid w:val="009F69F0"/>
    <w:rsid w:val="00A037C2"/>
    <w:rsid w:val="00A06158"/>
    <w:rsid w:val="00A06207"/>
    <w:rsid w:val="00A10E6C"/>
    <w:rsid w:val="00A13705"/>
    <w:rsid w:val="00A13C30"/>
    <w:rsid w:val="00A16B5F"/>
    <w:rsid w:val="00A2315F"/>
    <w:rsid w:val="00A24E07"/>
    <w:rsid w:val="00A255DF"/>
    <w:rsid w:val="00A34B9E"/>
    <w:rsid w:val="00A34C22"/>
    <w:rsid w:val="00A35755"/>
    <w:rsid w:val="00A37B7A"/>
    <w:rsid w:val="00A404A5"/>
    <w:rsid w:val="00A40F51"/>
    <w:rsid w:val="00A4120A"/>
    <w:rsid w:val="00A4527D"/>
    <w:rsid w:val="00A45FF0"/>
    <w:rsid w:val="00A51FBA"/>
    <w:rsid w:val="00A52475"/>
    <w:rsid w:val="00A53CC3"/>
    <w:rsid w:val="00A557AA"/>
    <w:rsid w:val="00A55C59"/>
    <w:rsid w:val="00A575AF"/>
    <w:rsid w:val="00A6104D"/>
    <w:rsid w:val="00A6177B"/>
    <w:rsid w:val="00A63EBF"/>
    <w:rsid w:val="00A66136"/>
    <w:rsid w:val="00A73F42"/>
    <w:rsid w:val="00A77352"/>
    <w:rsid w:val="00A80659"/>
    <w:rsid w:val="00A819E5"/>
    <w:rsid w:val="00A81C5D"/>
    <w:rsid w:val="00A82B43"/>
    <w:rsid w:val="00A8583E"/>
    <w:rsid w:val="00A90199"/>
    <w:rsid w:val="00A91226"/>
    <w:rsid w:val="00A913ED"/>
    <w:rsid w:val="00A923C7"/>
    <w:rsid w:val="00A92400"/>
    <w:rsid w:val="00A92577"/>
    <w:rsid w:val="00A93896"/>
    <w:rsid w:val="00A94999"/>
    <w:rsid w:val="00A97512"/>
    <w:rsid w:val="00A97E1E"/>
    <w:rsid w:val="00AA0377"/>
    <w:rsid w:val="00AA3576"/>
    <w:rsid w:val="00AA4CBB"/>
    <w:rsid w:val="00AA65FA"/>
    <w:rsid w:val="00AA7351"/>
    <w:rsid w:val="00AB1712"/>
    <w:rsid w:val="00AB22DC"/>
    <w:rsid w:val="00AB2755"/>
    <w:rsid w:val="00AB36DD"/>
    <w:rsid w:val="00AB468C"/>
    <w:rsid w:val="00AB55FB"/>
    <w:rsid w:val="00AC167C"/>
    <w:rsid w:val="00AC184D"/>
    <w:rsid w:val="00AC24EF"/>
    <w:rsid w:val="00AC25AF"/>
    <w:rsid w:val="00AC3262"/>
    <w:rsid w:val="00AC5E52"/>
    <w:rsid w:val="00AC6AF8"/>
    <w:rsid w:val="00AD056F"/>
    <w:rsid w:val="00AD5759"/>
    <w:rsid w:val="00AD6731"/>
    <w:rsid w:val="00AE4D08"/>
    <w:rsid w:val="00AE4FE7"/>
    <w:rsid w:val="00AF1F77"/>
    <w:rsid w:val="00AF433A"/>
    <w:rsid w:val="00AF7236"/>
    <w:rsid w:val="00B00491"/>
    <w:rsid w:val="00B027FF"/>
    <w:rsid w:val="00B02C2E"/>
    <w:rsid w:val="00B03184"/>
    <w:rsid w:val="00B04B63"/>
    <w:rsid w:val="00B050C7"/>
    <w:rsid w:val="00B069D2"/>
    <w:rsid w:val="00B108FE"/>
    <w:rsid w:val="00B117F1"/>
    <w:rsid w:val="00B15D0D"/>
    <w:rsid w:val="00B16BD0"/>
    <w:rsid w:val="00B204E0"/>
    <w:rsid w:val="00B225A0"/>
    <w:rsid w:val="00B22B48"/>
    <w:rsid w:val="00B25097"/>
    <w:rsid w:val="00B26D68"/>
    <w:rsid w:val="00B35218"/>
    <w:rsid w:val="00B35283"/>
    <w:rsid w:val="00B354BF"/>
    <w:rsid w:val="00B40529"/>
    <w:rsid w:val="00B4119F"/>
    <w:rsid w:val="00B41E7F"/>
    <w:rsid w:val="00B42396"/>
    <w:rsid w:val="00B45567"/>
    <w:rsid w:val="00B47353"/>
    <w:rsid w:val="00B5132F"/>
    <w:rsid w:val="00B5149E"/>
    <w:rsid w:val="00B55008"/>
    <w:rsid w:val="00B56E31"/>
    <w:rsid w:val="00B5778C"/>
    <w:rsid w:val="00B57A80"/>
    <w:rsid w:val="00B612C0"/>
    <w:rsid w:val="00B65CCC"/>
    <w:rsid w:val="00B75EE1"/>
    <w:rsid w:val="00B77481"/>
    <w:rsid w:val="00B8165F"/>
    <w:rsid w:val="00B81C4A"/>
    <w:rsid w:val="00B8518B"/>
    <w:rsid w:val="00B8614B"/>
    <w:rsid w:val="00B87238"/>
    <w:rsid w:val="00B91E11"/>
    <w:rsid w:val="00BA0CE1"/>
    <w:rsid w:val="00BA44A8"/>
    <w:rsid w:val="00BA7CFC"/>
    <w:rsid w:val="00BB0189"/>
    <w:rsid w:val="00BB276C"/>
    <w:rsid w:val="00BB2BCE"/>
    <w:rsid w:val="00BB48D2"/>
    <w:rsid w:val="00BB5FC5"/>
    <w:rsid w:val="00BB775D"/>
    <w:rsid w:val="00BC4256"/>
    <w:rsid w:val="00BC4CE4"/>
    <w:rsid w:val="00BC755A"/>
    <w:rsid w:val="00BD5F37"/>
    <w:rsid w:val="00BD7E91"/>
    <w:rsid w:val="00BE042B"/>
    <w:rsid w:val="00BE3CA5"/>
    <w:rsid w:val="00BE67F4"/>
    <w:rsid w:val="00BE7D13"/>
    <w:rsid w:val="00BF2F80"/>
    <w:rsid w:val="00BF4221"/>
    <w:rsid w:val="00BF452D"/>
    <w:rsid w:val="00BF6245"/>
    <w:rsid w:val="00BF6A6D"/>
    <w:rsid w:val="00C02406"/>
    <w:rsid w:val="00C02AB9"/>
    <w:rsid w:val="00C02D0A"/>
    <w:rsid w:val="00C03A6E"/>
    <w:rsid w:val="00C07F4C"/>
    <w:rsid w:val="00C07FB6"/>
    <w:rsid w:val="00C1095E"/>
    <w:rsid w:val="00C10E4D"/>
    <w:rsid w:val="00C1100D"/>
    <w:rsid w:val="00C11C50"/>
    <w:rsid w:val="00C14F12"/>
    <w:rsid w:val="00C15F39"/>
    <w:rsid w:val="00C20E34"/>
    <w:rsid w:val="00C2129C"/>
    <w:rsid w:val="00C24989"/>
    <w:rsid w:val="00C24D4E"/>
    <w:rsid w:val="00C31C91"/>
    <w:rsid w:val="00C32C5D"/>
    <w:rsid w:val="00C35400"/>
    <w:rsid w:val="00C377BA"/>
    <w:rsid w:val="00C43979"/>
    <w:rsid w:val="00C43F29"/>
    <w:rsid w:val="00C44806"/>
    <w:rsid w:val="00C44F6A"/>
    <w:rsid w:val="00C450B9"/>
    <w:rsid w:val="00C475AF"/>
    <w:rsid w:val="00C47AE3"/>
    <w:rsid w:val="00C520BA"/>
    <w:rsid w:val="00C53CD3"/>
    <w:rsid w:val="00C54F75"/>
    <w:rsid w:val="00C555F1"/>
    <w:rsid w:val="00C61DA7"/>
    <w:rsid w:val="00C6458A"/>
    <w:rsid w:val="00C65C43"/>
    <w:rsid w:val="00C70843"/>
    <w:rsid w:val="00C730B9"/>
    <w:rsid w:val="00C745E4"/>
    <w:rsid w:val="00C74FFB"/>
    <w:rsid w:val="00C7646D"/>
    <w:rsid w:val="00C77D77"/>
    <w:rsid w:val="00C80B72"/>
    <w:rsid w:val="00C80C3B"/>
    <w:rsid w:val="00C84B55"/>
    <w:rsid w:val="00C90B25"/>
    <w:rsid w:val="00C94DA2"/>
    <w:rsid w:val="00C96D4B"/>
    <w:rsid w:val="00C97361"/>
    <w:rsid w:val="00C97875"/>
    <w:rsid w:val="00C97FDF"/>
    <w:rsid w:val="00CA3089"/>
    <w:rsid w:val="00CB2081"/>
    <w:rsid w:val="00CB3360"/>
    <w:rsid w:val="00CB7703"/>
    <w:rsid w:val="00CC1F90"/>
    <w:rsid w:val="00CC2768"/>
    <w:rsid w:val="00CC2C09"/>
    <w:rsid w:val="00CC3D4C"/>
    <w:rsid w:val="00CC492E"/>
    <w:rsid w:val="00CD0603"/>
    <w:rsid w:val="00CD1FC4"/>
    <w:rsid w:val="00CD5397"/>
    <w:rsid w:val="00CD740E"/>
    <w:rsid w:val="00CE1283"/>
    <w:rsid w:val="00CE3A68"/>
    <w:rsid w:val="00CE56F8"/>
    <w:rsid w:val="00CF17BE"/>
    <w:rsid w:val="00CF5A15"/>
    <w:rsid w:val="00D025A9"/>
    <w:rsid w:val="00D05EB7"/>
    <w:rsid w:val="00D076E8"/>
    <w:rsid w:val="00D10E81"/>
    <w:rsid w:val="00D11535"/>
    <w:rsid w:val="00D17309"/>
    <w:rsid w:val="00D2035E"/>
    <w:rsid w:val="00D20D3F"/>
    <w:rsid w:val="00D21061"/>
    <w:rsid w:val="00D21104"/>
    <w:rsid w:val="00D2450A"/>
    <w:rsid w:val="00D302FF"/>
    <w:rsid w:val="00D31E61"/>
    <w:rsid w:val="00D33149"/>
    <w:rsid w:val="00D3318D"/>
    <w:rsid w:val="00D351E3"/>
    <w:rsid w:val="00D37B86"/>
    <w:rsid w:val="00D4108E"/>
    <w:rsid w:val="00D42822"/>
    <w:rsid w:val="00D44972"/>
    <w:rsid w:val="00D47443"/>
    <w:rsid w:val="00D50116"/>
    <w:rsid w:val="00D529F8"/>
    <w:rsid w:val="00D55C54"/>
    <w:rsid w:val="00D6163D"/>
    <w:rsid w:val="00D63C5D"/>
    <w:rsid w:val="00D66E8D"/>
    <w:rsid w:val="00D73934"/>
    <w:rsid w:val="00D7480F"/>
    <w:rsid w:val="00D748D0"/>
    <w:rsid w:val="00D7748A"/>
    <w:rsid w:val="00D77BEE"/>
    <w:rsid w:val="00D80514"/>
    <w:rsid w:val="00D831A3"/>
    <w:rsid w:val="00D84354"/>
    <w:rsid w:val="00D846A0"/>
    <w:rsid w:val="00D84960"/>
    <w:rsid w:val="00D863D1"/>
    <w:rsid w:val="00D86668"/>
    <w:rsid w:val="00D90583"/>
    <w:rsid w:val="00D92FF5"/>
    <w:rsid w:val="00D93380"/>
    <w:rsid w:val="00DA0438"/>
    <w:rsid w:val="00DA0EA5"/>
    <w:rsid w:val="00DA2B28"/>
    <w:rsid w:val="00DB2B0F"/>
    <w:rsid w:val="00DC3026"/>
    <w:rsid w:val="00DC380C"/>
    <w:rsid w:val="00DC4368"/>
    <w:rsid w:val="00DC75F3"/>
    <w:rsid w:val="00DD450F"/>
    <w:rsid w:val="00DD46F3"/>
    <w:rsid w:val="00DD68AA"/>
    <w:rsid w:val="00DD6B14"/>
    <w:rsid w:val="00DD725E"/>
    <w:rsid w:val="00DE56F2"/>
    <w:rsid w:val="00DE5E0E"/>
    <w:rsid w:val="00DE7E30"/>
    <w:rsid w:val="00DF116D"/>
    <w:rsid w:val="00DF6CF8"/>
    <w:rsid w:val="00E04D5B"/>
    <w:rsid w:val="00E10BD4"/>
    <w:rsid w:val="00E1208C"/>
    <w:rsid w:val="00E2674B"/>
    <w:rsid w:val="00E32462"/>
    <w:rsid w:val="00E33DB2"/>
    <w:rsid w:val="00E361B7"/>
    <w:rsid w:val="00E37A2A"/>
    <w:rsid w:val="00E40438"/>
    <w:rsid w:val="00E40685"/>
    <w:rsid w:val="00E45973"/>
    <w:rsid w:val="00E54945"/>
    <w:rsid w:val="00E55496"/>
    <w:rsid w:val="00E556F4"/>
    <w:rsid w:val="00E55BD6"/>
    <w:rsid w:val="00E60072"/>
    <w:rsid w:val="00E60C93"/>
    <w:rsid w:val="00E612F0"/>
    <w:rsid w:val="00E627E2"/>
    <w:rsid w:val="00E628E4"/>
    <w:rsid w:val="00E70CDE"/>
    <w:rsid w:val="00E844A1"/>
    <w:rsid w:val="00E86F16"/>
    <w:rsid w:val="00E90396"/>
    <w:rsid w:val="00E90C16"/>
    <w:rsid w:val="00E9632F"/>
    <w:rsid w:val="00E96513"/>
    <w:rsid w:val="00E96628"/>
    <w:rsid w:val="00EA57B9"/>
    <w:rsid w:val="00EA63AD"/>
    <w:rsid w:val="00EA63EA"/>
    <w:rsid w:val="00EB104F"/>
    <w:rsid w:val="00EB20DC"/>
    <w:rsid w:val="00EC0DED"/>
    <w:rsid w:val="00EC583A"/>
    <w:rsid w:val="00EC5ACD"/>
    <w:rsid w:val="00ED14BD"/>
    <w:rsid w:val="00ED2337"/>
    <w:rsid w:val="00ED43E8"/>
    <w:rsid w:val="00EE038C"/>
    <w:rsid w:val="00EE0872"/>
    <w:rsid w:val="00EE1004"/>
    <w:rsid w:val="00EE11E4"/>
    <w:rsid w:val="00EE13A0"/>
    <w:rsid w:val="00EE226C"/>
    <w:rsid w:val="00EE48B7"/>
    <w:rsid w:val="00EF0194"/>
    <w:rsid w:val="00EF026A"/>
    <w:rsid w:val="00EF3B9E"/>
    <w:rsid w:val="00EF3DF6"/>
    <w:rsid w:val="00EF5305"/>
    <w:rsid w:val="00F00933"/>
    <w:rsid w:val="00F0533E"/>
    <w:rsid w:val="00F0550C"/>
    <w:rsid w:val="00F058BE"/>
    <w:rsid w:val="00F06279"/>
    <w:rsid w:val="00F0745C"/>
    <w:rsid w:val="00F1048D"/>
    <w:rsid w:val="00F1264D"/>
    <w:rsid w:val="00F12DEC"/>
    <w:rsid w:val="00F15F89"/>
    <w:rsid w:val="00F16778"/>
    <w:rsid w:val="00F1715C"/>
    <w:rsid w:val="00F17960"/>
    <w:rsid w:val="00F243E2"/>
    <w:rsid w:val="00F300FC"/>
    <w:rsid w:val="00F310F8"/>
    <w:rsid w:val="00F32858"/>
    <w:rsid w:val="00F34B3C"/>
    <w:rsid w:val="00F35939"/>
    <w:rsid w:val="00F3747F"/>
    <w:rsid w:val="00F45607"/>
    <w:rsid w:val="00F4658B"/>
    <w:rsid w:val="00F46BF7"/>
    <w:rsid w:val="00F5070F"/>
    <w:rsid w:val="00F50C1E"/>
    <w:rsid w:val="00F606B7"/>
    <w:rsid w:val="00F61AE8"/>
    <w:rsid w:val="00F61DE3"/>
    <w:rsid w:val="00F6340D"/>
    <w:rsid w:val="00F63F0F"/>
    <w:rsid w:val="00F659EB"/>
    <w:rsid w:val="00F668BA"/>
    <w:rsid w:val="00F72582"/>
    <w:rsid w:val="00F73A48"/>
    <w:rsid w:val="00F75944"/>
    <w:rsid w:val="00F75B76"/>
    <w:rsid w:val="00F81EF6"/>
    <w:rsid w:val="00F834A4"/>
    <w:rsid w:val="00F83C78"/>
    <w:rsid w:val="00F85FBD"/>
    <w:rsid w:val="00F86A13"/>
    <w:rsid w:val="00F86BA6"/>
    <w:rsid w:val="00F875A4"/>
    <w:rsid w:val="00F87C4A"/>
    <w:rsid w:val="00F945ED"/>
    <w:rsid w:val="00F95A48"/>
    <w:rsid w:val="00F95D0E"/>
    <w:rsid w:val="00F95EC3"/>
    <w:rsid w:val="00FA3088"/>
    <w:rsid w:val="00FA4942"/>
    <w:rsid w:val="00FA50CE"/>
    <w:rsid w:val="00FA78F2"/>
    <w:rsid w:val="00FB018F"/>
    <w:rsid w:val="00FB43CD"/>
    <w:rsid w:val="00FB7D7E"/>
    <w:rsid w:val="00FC4F61"/>
    <w:rsid w:val="00FC6389"/>
    <w:rsid w:val="00FD0395"/>
    <w:rsid w:val="00FD0AD1"/>
    <w:rsid w:val="00FD1B86"/>
    <w:rsid w:val="00FD23CD"/>
    <w:rsid w:val="00FD4FDF"/>
    <w:rsid w:val="00FD71A8"/>
    <w:rsid w:val="00FD775E"/>
    <w:rsid w:val="00FE00BD"/>
    <w:rsid w:val="00FE231C"/>
    <w:rsid w:val="00FE3E59"/>
    <w:rsid w:val="00FE3E7E"/>
    <w:rsid w:val="00FE50F9"/>
    <w:rsid w:val="00FE6EE6"/>
    <w:rsid w:val="00FE72F2"/>
    <w:rsid w:val="00FF32D6"/>
    <w:rsid w:val="00FF3C3D"/>
    <w:rsid w:val="00FF4A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8"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BEE"/>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D77BEE"/>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D77BEE"/>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i) odst."/>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spacing w:line="276" w:lineRule="auto"/>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spacing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line="240" w:lineRule="auto"/>
      <w:ind w:hanging="567"/>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line="240" w:lineRule="auto"/>
      <w:ind w:left="1418"/>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uiPriority w:val="99"/>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line="240" w:lineRule="auto"/>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line="240" w:lineRule="auto"/>
      <w:ind w:left="709"/>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after="140" w:line="290" w:lineRule="auto"/>
      <w:ind w:left="567"/>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after="0" w:line="240" w:lineRule="auto"/>
      <w:ind w:left="1440"/>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after="140" w:line="290" w:lineRule="auto"/>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after="140" w:line="290" w:lineRule="auto"/>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after="140" w:line="290" w:lineRule="auto"/>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line="240" w:lineRule="auto"/>
      <w:ind w:left="1170" w:hanging="450"/>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after="0" w:line="240" w:lineRule="auto"/>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rsid w:val="008B402B"/>
    <w:pPr>
      <w:numPr>
        <w:numId w:val="28"/>
      </w:numPr>
      <w:tabs>
        <w:tab w:val="left" w:pos="1843"/>
      </w:tabs>
      <w:ind w:left="1843" w:hanging="425"/>
    </w:pPr>
  </w:style>
  <w:style w:type="paragraph" w:customStyle="1" w:styleId="odraky">
    <w:name w:val="odražky"/>
    <w:basedOn w:val="Normln"/>
    <w:rsid w:val="008B402B"/>
    <w:pPr>
      <w:numPr>
        <w:numId w:val="16"/>
      </w:numPr>
      <w:spacing w:after="0" w:line="360" w:lineRule="auto"/>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line="240" w:lineRule="auto"/>
      <w:ind w:left="992" w:hanging="425"/>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rsid w:val="008B402B"/>
    <w:pPr>
      <w:numPr>
        <w:ilvl w:val="1"/>
        <w:numId w:val="9"/>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after="0" w:line="276" w:lineRule="auto"/>
      <w:ind w:left="432" w:hanging="432"/>
      <w:contextualSpacing w:val="0"/>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line="280" w:lineRule="exact"/>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line="240" w:lineRule="auto"/>
      <w:ind w:left="283"/>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line="480" w:lineRule="auto"/>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line="480" w:lineRule="auto"/>
      <w:ind w:left="283"/>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D77BEE"/>
    <w:rPr>
      <w:rFonts w:asciiTheme="minorHAnsi" w:hAnsiTheme="minorHAnsi"/>
      <w:b/>
      <w:bCs/>
      <w:i/>
      <w:noProof/>
      <w:sz w:val="18"/>
    </w:rPr>
  </w:style>
  <w:style w:type="paragraph" w:customStyle="1" w:styleId="Objednatel">
    <w:name w:val="Objednatel"/>
    <w:aliases w:val="Zhotovitel"/>
    <w:basedOn w:val="Normln"/>
    <w:link w:val="ObjednatelChar"/>
    <w:qFormat/>
    <w:rsid w:val="00D77BEE"/>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D77BEE"/>
    <w:rPr>
      <w:rFonts w:eastAsia="Times New Roman" w:cs="Times New Roman"/>
      <w:lang w:eastAsia="cs-CZ"/>
    </w:rPr>
  </w:style>
  <w:style w:type="paragraph" w:customStyle="1" w:styleId="Identifikace">
    <w:name w:val="Identifikace"/>
    <w:basedOn w:val="Normln"/>
    <w:link w:val="IdentifikaceChar"/>
    <w:qFormat/>
    <w:rsid w:val="00D77BEE"/>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D77BEE"/>
    <w:rPr>
      <w:rFonts w:eastAsia="Times New Roman" w:cs="Times New Roman"/>
      <w:lang w:eastAsia="cs-CZ"/>
    </w:rPr>
  </w:style>
  <w:style w:type="paragraph" w:customStyle="1" w:styleId="PreambuleRD">
    <w:name w:val="Preambule RD"/>
    <w:basedOn w:val="Normln"/>
    <w:link w:val="PreambuleRDChar"/>
    <w:qFormat/>
    <w:rsid w:val="00E33DB2"/>
    <w:pPr>
      <w:spacing w:before="240" w:after="240"/>
    </w:pPr>
    <w:rPr>
      <w:lang w:eastAsia="cs-CZ"/>
    </w:rPr>
  </w:style>
  <w:style w:type="character" w:customStyle="1" w:styleId="PreambuleRDChar">
    <w:name w:val="Preambule RD Char"/>
    <w:basedOn w:val="Standardnpsmoodstavce"/>
    <w:link w:val="PreambuleRD"/>
    <w:rsid w:val="00E33DB2"/>
    <w:rPr>
      <w:lang w:eastAsia="cs-CZ"/>
    </w:rPr>
  </w:style>
  <w:style w:type="paragraph" w:customStyle="1" w:styleId="1lnek">
    <w:name w:val="1. článek"/>
    <w:basedOn w:val="Normln"/>
    <w:link w:val="1lnekChar"/>
    <w:qFormat/>
    <w:rsid w:val="00EE48B7"/>
    <w:pPr>
      <w:keepNext/>
      <w:widowControl w:val="0"/>
      <w:numPr>
        <w:numId w:val="5"/>
      </w:numPr>
    </w:pPr>
    <w:rPr>
      <w:rFonts w:asciiTheme="majorHAnsi" w:hAnsiTheme="majorHAnsi"/>
      <w:b/>
      <w:noProof/>
    </w:rPr>
  </w:style>
  <w:style w:type="character" w:customStyle="1" w:styleId="1lnekChar">
    <w:name w:val="1. článek Char"/>
    <w:basedOn w:val="Standardnpsmoodstavce"/>
    <w:link w:val="1lnek"/>
    <w:rsid w:val="00EE48B7"/>
    <w:rPr>
      <w:rFonts w:asciiTheme="majorHAnsi" w:hAnsiTheme="majorHAnsi"/>
      <w:b/>
      <w:noProof/>
    </w:rPr>
  </w:style>
  <w:style w:type="paragraph" w:customStyle="1" w:styleId="11odst">
    <w:name w:val="1.1. odst."/>
    <w:basedOn w:val="Normln"/>
    <w:link w:val="11odstChar"/>
    <w:qFormat/>
    <w:rsid w:val="00C74FFB"/>
    <w:pPr>
      <w:numPr>
        <w:ilvl w:val="1"/>
        <w:numId w:val="5"/>
      </w:numPr>
      <w:spacing w:line="266" w:lineRule="auto"/>
      <w:ind w:left="567"/>
    </w:pPr>
    <w:rPr>
      <w:rFonts w:cs="Times New Roman"/>
    </w:rPr>
  </w:style>
  <w:style w:type="character" w:customStyle="1" w:styleId="11odstChar">
    <w:name w:val="1.1. odst. Char"/>
    <w:basedOn w:val="Standardnpsmoodstavce"/>
    <w:link w:val="11odst"/>
    <w:rsid w:val="00C74FFB"/>
    <w:rPr>
      <w:rFonts w:cs="Times New Roman"/>
    </w:rPr>
  </w:style>
  <w:style w:type="paragraph" w:customStyle="1" w:styleId="aodst">
    <w:name w:val="a. odst."/>
    <w:basedOn w:val="Clanek11"/>
    <w:link w:val="aodstChar"/>
    <w:qFormat/>
    <w:rsid w:val="00687A81"/>
    <w:pPr>
      <w:numPr>
        <w:ilvl w:val="3"/>
        <w:numId w:val="5"/>
      </w:numPr>
      <w:spacing w:line="264" w:lineRule="auto"/>
      <w:ind w:hanging="425"/>
    </w:pPr>
    <w:rPr>
      <w:rFonts w:asciiTheme="minorHAnsi" w:hAnsiTheme="minorHAnsi" w:cs="Times New Roman"/>
      <w:szCs w:val="18"/>
    </w:rPr>
  </w:style>
  <w:style w:type="character" w:customStyle="1" w:styleId="aodstChar">
    <w:name w:val="a. odst. Char"/>
    <w:basedOn w:val="Clanek11Char"/>
    <w:link w:val="aodst"/>
    <w:rsid w:val="00687A81"/>
    <w:rPr>
      <w:rFonts w:ascii="Verdana" w:eastAsia="Times New Roman" w:hAnsi="Verdana" w:cs="Times New Roman"/>
      <w:bCs/>
      <w:iCs/>
      <w:szCs w:val="28"/>
    </w:rPr>
  </w:style>
  <w:style w:type="paragraph" w:customStyle="1" w:styleId="Odstbez">
    <w:name w:val="Odst. bez č."/>
    <w:basedOn w:val="Normln"/>
    <w:link w:val="OdstbezChar"/>
    <w:qFormat/>
    <w:rsid w:val="00521B98"/>
    <w:pPr>
      <w:widowControl w:val="0"/>
      <w:ind w:left="567"/>
    </w:pPr>
    <w:rPr>
      <w:iCs/>
      <w:noProof/>
    </w:rPr>
  </w:style>
  <w:style w:type="character" w:customStyle="1" w:styleId="OdstbezChar">
    <w:name w:val="Odst. bez č. Char"/>
    <w:basedOn w:val="OdstavecseseznamemChar"/>
    <w:link w:val="Odstbez"/>
    <w:rsid w:val="00521B98"/>
    <w:rPr>
      <w:iCs/>
      <w:noProof/>
    </w:rPr>
  </w:style>
  <w:style w:type="paragraph" w:customStyle="1" w:styleId="iodst">
    <w:name w:val="i. odst."/>
    <w:basedOn w:val="Normln"/>
    <w:link w:val="iodstChar"/>
    <w:qFormat/>
    <w:rsid w:val="00521B98"/>
    <w:rPr>
      <w:rFonts w:asciiTheme="majorHAnsi" w:hAnsiTheme="majorHAnsi" w:cs="Times New Roman"/>
    </w:rPr>
  </w:style>
  <w:style w:type="character" w:customStyle="1" w:styleId="iodstChar">
    <w:name w:val="i. odst. Char"/>
    <w:basedOn w:val="Standardnpsmoodstavce"/>
    <w:link w:val="iodst"/>
    <w:rsid w:val="00521B98"/>
    <w:rPr>
      <w:rFonts w:asciiTheme="majorHAnsi" w:hAnsiTheme="majorHAnsi" w:cs="Times New Roman"/>
    </w:rPr>
  </w:style>
  <w:style w:type="paragraph" w:customStyle="1" w:styleId="odrka">
    <w:name w:val="odrážka"/>
    <w:basedOn w:val="Odstavecseseznamem"/>
    <w:link w:val="odrkaChar"/>
    <w:qFormat/>
    <w:rsid w:val="00061BBE"/>
    <w:pPr>
      <w:widowControl w:val="0"/>
      <w:numPr>
        <w:ilvl w:val="6"/>
        <w:numId w:val="29"/>
      </w:numPr>
      <w:ind w:left="2268" w:hanging="567"/>
      <w:contextualSpacing w:val="0"/>
    </w:pPr>
  </w:style>
  <w:style w:type="character" w:customStyle="1" w:styleId="odrkaChar">
    <w:name w:val="odrážka Char"/>
    <w:basedOn w:val="OdstavecseseznamemChar"/>
    <w:link w:val="odrka"/>
    <w:rsid w:val="00061BBE"/>
  </w:style>
  <w:style w:type="paragraph" w:customStyle="1" w:styleId="Zaobjednatelezhotovitele">
    <w:name w:val="Za objednatele/zhotovitele"/>
    <w:basedOn w:val="Normln"/>
    <w:link w:val="ZaobjednatelezhotoviteleChar"/>
    <w:qFormat/>
    <w:rsid w:val="00952602"/>
    <w:pPr>
      <w:keepNext/>
      <w:widowControl w:val="0"/>
      <w:spacing w:before="480" w:after="0"/>
    </w:pPr>
  </w:style>
  <w:style w:type="character" w:customStyle="1" w:styleId="ZaobjednatelezhotoviteleChar">
    <w:name w:val="Za objednatele/zhotovitele Char"/>
    <w:basedOn w:val="Standardnpsmoodstavce"/>
    <w:link w:val="Zaobjednatelezhotovitele"/>
    <w:rsid w:val="00952602"/>
  </w:style>
  <w:style w:type="paragraph" w:customStyle="1" w:styleId="Podpisovoprvnn">
    <w:name w:val="Podpisové oprávnění"/>
    <w:basedOn w:val="Normln"/>
    <w:link w:val="PodpisovoprvnnChar"/>
    <w:qFormat/>
    <w:rsid w:val="00952602"/>
    <w:pPr>
      <w:widowControl w:val="0"/>
      <w:spacing w:before="1000" w:after="0"/>
    </w:pPr>
  </w:style>
  <w:style w:type="character" w:customStyle="1" w:styleId="PodpisovoprvnnChar">
    <w:name w:val="Podpisové oprávnění Char"/>
    <w:basedOn w:val="Standardnpsmoodstavce"/>
    <w:link w:val="Podpisovoprvnn"/>
    <w:rsid w:val="00952602"/>
  </w:style>
  <w:style w:type="paragraph" w:customStyle="1" w:styleId="11odst0">
    <w:name w:val="1.1 odst."/>
    <w:basedOn w:val="Normln"/>
    <w:link w:val="11odstChar0"/>
    <w:qFormat/>
    <w:rsid w:val="0075543E"/>
    <w:pPr>
      <w:widowControl w:val="0"/>
      <w:ind w:left="680" w:hanging="680"/>
    </w:pPr>
    <w:rPr>
      <w:rFonts w:eastAsia="Times New Roman" w:cs="Times New Roman"/>
      <w:lang w:eastAsia="cs-CZ"/>
    </w:rPr>
  </w:style>
  <w:style w:type="character" w:customStyle="1" w:styleId="11odstChar0">
    <w:name w:val="1.1 odst. Char"/>
    <w:basedOn w:val="Standardnpsmoodstavce"/>
    <w:link w:val="11odst0"/>
    <w:rsid w:val="0075543E"/>
    <w:rPr>
      <w:rFonts w:eastAsia="Times New Roman" w:cs="Times New Roman"/>
      <w:lang w:eastAsia="cs-CZ"/>
    </w:rPr>
  </w:style>
  <w:style w:type="paragraph" w:customStyle="1" w:styleId="111odst">
    <w:name w:val="1.1.1. odst."/>
    <w:basedOn w:val="Normln"/>
    <w:qFormat/>
    <w:rsid w:val="00C74FFB"/>
    <w:pPr>
      <w:widowControl w:val="0"/>
      <w:numPr>
        <w:ilvl w:val="2"/>
        <w:numId w:val="5"/>
      </w:numPr>
      <w:ind w:left="709" w:hanging="709"/>
    </w:pPr>
    <w:rPr>
      <w:rFonts w:eastAsia="Calibri" w:cs="Times New Roman"/>
      <w:lang w:eastAsia="cs-CZ"/>
    </w:rPr>
  </w:style>
  <w:style w:type="character" w:customStyle="1" w:styleId="Kurzva">
    <w:name w:val="Kurzíva"/>
    <w:basedOn w:val="Standardnpsmoodstavce"/>
    <w:uiPriority w:val="1"/>
    <w:qFormat/>
    <w:rsid w:val="00B26D68"/>
    <w:rPr>
      <w:rFonts w:asciiTheme="minorHAnsi" w:hAnsiTheme="minorHAnsi"/>
      <w:i/>
    </w:rPr>
  </w:style>
  <w:style w:type="character" w:customStyle="1" w:styleId="normaltextrun">
    <w:name w:val="normaltextrun"/>
    <w:basedOn w:val="Standardnpsmoodstavce"/>
    <w:rsid w:val="00E45973"/>
  </w:style>
  <w:style w:type="paragraph" w:customStyle="1" w:styleId="1nadpis">
    <w:name w:val="1. nadpis"/>
    <w:basedOn w:val="Normln"/>
    <w:qFormat/>
    <w:rsid w:val="00E32462"/>
    <w:pPr>
      <w:keepNext/>
      <w:widowControl w:val="0"/>
      <w:ind w:left="567" w:hanging="567"/>
    </w:pPr>
    <w:rPr>
      <w:b/>
    </w:rPr>
  </w:style>
  <w:style w:type="paragraph" w:customStyle="1" w:styleId="111odst0">
    <w:name w:val="1.1.1 odst."/>
    <w:basedOn w:val="Normln"/>
    <w:link w:val="111odstChar"/>
    <w:qFormat/>
    <w:rsid w:val="002B282F"/>
    <w:pPr>
      <w:widowControl w:val="0"/>
      <w:ind w:left="680" w:hanging="680"/>
    </w:pPr>
    <w:rPr>
      <w:rFonts w:ascii="Verdana" w:hAnsi="Verdana"/>
      <w:szCs w:val="22"/>
    </w:rPr>
  </w:style>
  <w:style w:type="character" w:customStyle="1" w:styleId="111odstChar">
    <w:name w:val="1.1.1 odst. Char"/>
    <w:basedOn w:val="Standardnpsmoodstavce"/>
    <w:link w:val="111odst0"/>
    <w:rsid w:val="002B282F"/>
    <w:rPr>
      <w:rFonts w:ascii="Verdana" w:hAnsi="Verdana"/>
      <w:szCs w:val="22"/>
    </w:rPr>
  </w:style>
  <w:style w:type="paragraph" w:customStyle="1" w:styleId="acnormal">
    <w:name w:val="ac_normal"/>
    <w:basedOn w:val="Normln"/>
    <w:link w:val="acnormalChar"/>
    <w:uiPriority w:val="99"/>
    <w:qFormat/>
    <w:rsid w:val="003778D4"/>
    <w:pPr>
      <w:spacing w:line="276" w:lineRule="auto"/>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3778D4"/>
    <w:rPr>
      <w:rFonts w:ascii="Calibri" w:eastAsia="Calibri" w:hAnsi="Calibri" w:cs="Times New Roman"/>
      <w:sz w:val="16"/>
      <w:szCs w:val="22"/>
    </w:rPr>
  </w:style>
  <w:style w:type="paragraph" w:customStyle="1" w:styleId="acnormalbold">
    <w:name w:val="ac_normal_bold"/>
    <w:basedOn w:val="11odst0"/>
    <w:next w:val="Normln"/>
    <w:qFormat/>
    <w:rsid w:val="00035A69"/>
    <w:pPr>
      <w:tabs>
        <w:tab w:val="num" w:pos="360"/>
      </w:tabs>
      <w:ind w:left="1054" w:hanging="113"/>
    </w:pPr>
    <w:rPr>
      <w:rFonts w:ascii="Verdana" w:eastAsia="Calibri" w:hAnsi="Verdana" w:cs="Calibri"/>
      <w:lang w:eastAsia="en-US"/>
    </w:rPr>
  </w:style>
  <w:style w:type="paragraph" w:customStyle="1" w:styleId="1odstavec">
    <w:name w:val="1. odstavec"/>
    <w:basedOn w:val="Normln"/>
    <w:qFormat/>
    <w:rsid w:val="00035A69"/>
    <w:pPr>
      <w:widowControl w:val="0"/>
      <w:ind w:left="654" w:hanging="113"/>
    </w:pPr>
    <w:rPr>
      <w:rFonts w:ascii="Verdana" w:eastAsia="Calibri" w:hAnsi="Verdana" w:cs="Calibri"/>
    </w:rPr>
  </w:style>
  <w:style w:type="paragraph" w:customStyle="1" w:styleId="Nadpissl">
    <w:name w:val="Nadpis čísl."/>
    <w:next w:val="Normln"/>
    <w:qFormat/>
    <w:rsid w:val="007E5C74"/>
    <w:pPr>
      <w:keepNext/>
      <w:spacing w:before="240" w:after="120"/>
      <w:ind w:left="680" w:hanging="680"/>
      <w:jc w:val="both"/>
      <w:outlineLvl w:val="0"/>
    </w:pPr>
    <w:rPr>
      <w:rFonts w:ascii="Verdana" w:eastAsia="Calibri" w:hAnsi="Verdana" w:cs="Arial"/>
      <w:b/>
      <w:cap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ravazeleznic.cz/o-nas/nezadouci-jednani-a-boj-s-korupc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db.czso.cz/vdbvo2/faces/cs/index.jsf?page=vystup-objekt&amp;pvo=CEN06A4&amp;z=T&amp;f=TABULKA&amp;skupId=4150&amp;katalog=31784&amp;evo=v4049_!_TRZSLU1a2-CISEL_1&amp;&amp;h=v4023&amp;h=v3939&amp;h=v3941&amp;h=v3943&amp;h=v3839&amp;h=v3841&amp;h=v3843&amp;h=v3845&amp;h=v3777&amp;h=v3779&amp;h=v3749&amp;h=v3601&amp;h=v3603&amp;h=v3605&amp;h=v3607&amp;h=v3609&amp;h=v3655&amp;evo=v3547_!_CEN-TRZ-MEZIR-Q1-21_1&amp;str=v15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B9020-516E-4C61-8E60-2462DD8DE83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7081</Words>
  <Characters>41778</Characters>
  <Application>Microsoft Office Word</Application>
  <DocSecurity>0</DocSecurity>
  <Lines>348</Lines>
  <Paragraphs>97</Paragraphs>
  <ScaleCrop>false</ScaleCrop>
  <Company/>
  <LinksUpToDate>false</LinksUpToDate>
  <CharactersWithSpaces>48762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2025-09-26T13:27:00Z</dcterms:created>
  <dcterms:modified xsi:type="dcterms:W3CDTF">2025-09-26T14:16:00Z</dcterms:modified>
</cp:coreProperties>
</file>